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328105" w14:textId="77777777" w:rsidR="000D7F57" w:rsidRDefault="000D7F57" w:rsidP="00176A05">
      <w:pPr>
        <w:jc w:val="center"/>
      </w:pPr>
    </w:p>
    <w:tbl>
      <w:tblPr>
        <w:tblpPr w:leftFromText="180" w:rightFromText="180" w:vertAnchor="text" w:horzAnchor="margin" w:tblpY="106"/>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567"/>
        <w:gridCol w:w="4826"/>
      </w:tblGrid>
      <w:tr w:rsidR="000D7F57" w:rsidRPr="00A02BF0" w14:paraId="6732BB54" w14:textId="77777777" w:rsidTr="00176A05">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98C407C" w14:textId="77777777" w:rsidR="000D7F57" w:rsidRPr="00A02BF0" w:rsidRDefault="000D7F57" w:rsidP="000D7F57">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64929A34" w14:textId="77777777" w:rsidR="000D7F57" w:rsidRPr="00A02BF0" w:rsidRDefault="000D7F57" w:rsidP="000D7F57">
            <w:pPr>
              <w:pStyle w:val="TabletitleBR"/>
              <w:rPr>
                <w:spacing w:val="-3"/>
                <w:szCs w:val="24"/>
              </w:rPr>
            </w:pPr>
            <w:r w:rsidRPr="00A02BF0">
              <w:rPr>
                <w:spacing w:val="-3"/>
                <w:szCs w:val="24"/>
              </w:rPr>
              <w:t>Fact Sheet</w:t>
            </w:r>
          </w:p>
        </w:tc>
      </w:tr>
      <w:tr w:rsidR="000D7F57" w:rsidRPr="00A02BF0" w14:paraId="34091B5C" w14:textId="77777777" w:rsidTr="00176A05">
        <w:trPr>
          <w:trHeight w:val="946"/>
        </w:trPr>
        <w:tc>
          <w:tcPr>
            <w:tcW w:w="4567" w:type="dxa"/>
            <w:tcBorders>
              <w:left w:val="double" w:sz="6" w:space="0" w:color="auto"/>
            </w:tcBorders>
          </w:tcPr>
          <w:p w14:paraId="20498665" w14:textId="77777777" w:rsidR="000D7F57" w:rsidRPr="00A02BF0" w:rsidRDefault="000D7F57" w:rsidP="000D7F57">
            <w:pPr>
              <w:spacing w:after="120"/>
              <w:ind w:right="144"/>
            </w:pPr>
            <w:r w:rsidRPr="00A02BF0">
              <w:rPr>
                <w:b/>
              </w:rPr>
              <w:t>Working Party:</w:t>
            </w:r>
            <w:r w:rsidRPr="00A02BF0">
              <w:t xml:space="preserve">  ITU-R WP </w:t>
            </w:r>
            <w:r>
              <w:t>4C</w:t>
            </w:r>
          </w:p>
        </w:tc>
        <w:tc>
          <w:tcPr>
            <w:tcW w:w="4826" w:type="dxa"/>
            <w:tcBorders>
              <w:right w:val="double" w:sz="6" w:space="0" w:color="auto"/>
            </w:tcBorders>
          </w:tcPr>
          <w:p w14:paraId="3FB5945A" w14:textId="77777777" w:rsidR="000D7F57" w:rsidRPr="00A02BF0" w:rsidRDefault="000D7F57" w:rsidP="000D7F57">
            <w:pPr>
              <w:spacing w:after="120"/>
              <w:ind w:right="144"/>
            </w:pPr>
            <w:r w:rsidRPr="00A02BF0">
              <w:rPr>
                <w:b/>
              </w:rPr>
              <w:t>Document No:</w:t>
            </w:r>
            <w:r w:rsidRPr="00A02BF0">
              <w:t xml:space="preserve">  US</w:t>
            </w:r>
            <w:r>
              <w:t>4C</w:t>
            </w:r>
            <w:r w:rsidRPr="00A02BF0">
              <w:t>-</w:t>
            </w:r>
            <w:r>
              <w:t>18</w:t>
            </w:r>
          </w:p>
        </w:tc>
      </w:tr>
      <w:tr w:rsidR="000D7F57" w:rsidRPr="00A02BF0" w14:paraId="7BF9589A" w14:textId="77777777" w:rsidTr="00176A05">
        <w:trPr>
          <w:trHeight w:val="378"/>
        </w:trPr>
        <w:tc>
          <w:tcPr>
            <w:tcW w:w="4567" w:type="dxa"/>
            <w:tcBorders>
              <w:left w:val="double" w:sz="6" w:space="0" w:color="auto"/>
            </w:tcBorders>
          </w:tcPr>
          <w:p w14:paraId="5C6B6A04" w14:textId="77777777" w:rsidR="000D7F57" w:rsidRDefault="000D7F57" w:rsidP="000D7F57">
            <w:pPr>
              <w:spacing w:after="120"/>
              <w:ind w:right="144"/>
            </w:pPr>
            <w:r w:rsidRPr="00A02BF0">
              <w:rPr>
                <w:b/>
              </w:rPr>
              <w:t>Ref:</w:t>
            </w:r>
            <w:r>
              <w:rPr>
                <w:b/>
              </w:rPr>
              <w:t xml:space="preserve">  </w:t>
            </w:r>
            <w:r>
              <w:t xml:space="preserve">Resolution </w:t>
            </w:r>
            <w:r w:rsidRPr="00162418">
              <w:rPr>
                <w:b/>
                <w:bCs/>
              </w:rPr>
              <w:t>249 (WRC-23)</w:t>
            </w:r>
            <w:r>
              <w:t>,</w:t>
            </w:r>
          </w:p>
          <w:p w14:paraId="1FCF143D" w14:textId="77777777" w:rsidR="000D7F57" w:rsidRPr="00A02BF0" w:rsidRDefault="000D7F57" w:rsidP="000D7F57">
            <w:pPr>
              <w:spacing w:after="120"/>
              <w:ind w:right="144"/>
            </w:pPr>
            <w:r>
              <w:t>Chairman’s Report 4C/77 Annex 1</w:t>
            </w:r>
          </w:p>
        </w:tc>
        <w:tc>
          <w:tcPr>
            <w:tcW w:w="4826" w:type="dxa"/>
            <w:tcBorders>
              <w:right w:val="double" w:sz="6" w:space="0" w:color="auto"/>
            </w:tcBorders>
          </w:tcPr>
          <w:p w14:paraId="66483A81" w14:textId="77777777" w:rsidR="000D7F57" w:rsidRPr="00A02BF0" w:rsidRDefault="000D7F57" w:rsidP="000D7F57">
            <w:pPr>
              <w:tabs>
                <w:tab w:val="left" w:pos="162"/>
              </w:tabs>
              <w:spacing w:after="120"/>
              <w:ind w:right="144"/>
            </w:pPr>
            <w:r w:rsidRPr="00A02BF0">
              <w:rPr>
                <w:b/>
              </w:rPr>
              <w:t>Date:</w:t>
            </w:r>
            <w:r w:rsidRPr="00A02BF0">
              <w:t xml:space="preserve">  </w:t>
            </w:r>
            <w:r>
              <w:t>12 July 2024</w:t>
            </w:r>
          </w:p>
        </w:tc>
      </w:tr>
      <w:tr w:rsidR="000D7F57" w:rsidRPr="00A02BF0" w14:paraId="65573165" w14:textId="77777777" w:rsidTr="00176A05">
        <w:trPr>
          <w:trHeight w:val="459"/>
        </w:trPr>
        <w:tc>
          <w:tcPr>
            <w:tcW w:w="9393" w:type="dxa"/>
            <w:gridSpan w:val="2"/>
            <w:tcBorders>
              <w:left w:val="double" w:sz="6" w:space="0" w:color="auto"/>
              <w:right w:val="double" w:sz="6" w:space="0" w:color="auto"/>
            </w:tcBorders>
          </w:tcPr>
          <w:p w14:paraId="27C901CF" w14:textId="77777777" w:rsidR="000D7F57" w:rsidRPr="00F467AC" w:rsidRDefault="000D7F57" w:rsidP="000D7F57">
            <w:pPr>
              <w:pStyle w:val="Heading2"/>
              <w:spacing w:before="0" w:after="120"/>
              <w:ind w:left="0" w:firstLine="0"/>
              <w:rPr>
                <w:b w:val="0"/>
                <w:lang w:eastAsia="zh-CN"/>
              </w:rPr>
            </w:pPr>
            <w:r>
              <w:rPr>
                <w:bCs/>
                <w:szCs w:val="24"/>
              </w:rPr>
              <w:t xml:space="preserve">Document Title:  </w:t>
            </w:r>
            <w:r w:rsidRPr="00162418">
              <w:rPr>
                <w:b w:val="0"/>
                <w:szCs w:val="24"/>
              </w:rPr>
              <w:t xml:space="preserve">Revisions to </w:t>
            </w:r>
            <w:r w:rsidRPr="00162418">
              <w:rPr>
                <w:b w:val="0"/>
                <w:lang w:eastAsia="zh-CN"/>
              </w:rPr>
              <w:t xml:space="preserve">WORKING DOCUMENT REGARDING WRC-27 AGENDA ITEM 1.11 </w:t>
            </w:r>
          </w:p>
        </w:tc>
      </w:tr>
      <w:tr w:rsidR="000D7F57" w:rsidRPr="00A02BF0" w14:paraId="3CD7BB9C" w14:textId="77777777" w:rsidTr="00176A05">
        <w:trPr>
          <w:trHeight w:val="1960"/>
        </w:trPr>
        <w:tc>
          <w:tcPr>
            <w:tcW w:w="4567" w:type="dxa"/>
            <w:tcBorders>
              <w:left w:val="double" w:sz="6" w:space="0" w:color="auto"/>
            </w:tcBorders>
          </w:tcPr>
          <w:p w14:paraId="5D0EEFAB" w14:textId="77777777" w:rsidR="000D7F57" w:rsidRPr="00A02BF0" w:rsidRDefault="000D7F57" w:rsidP="000D7F57">
            <w:pPr>
              <w:spacing w:after="120"/>
              <w:ind w:right="144"/>
              <w:rPr>
                <w:b/>
              </w:rPr>
            </w:pPr>
            <w:r w:rsidRPr="00A02BF0">
              <w:rPr>
                <w:b/>
              </w:rPr>
              <w:t>Author(s)/Contributors(s):</w:t>
            </w:r>
          </w:p>
          <w:p w14:paraId="210D5641" w14:textId="77777777" w:rsidR="000D7F57" w:rsidRDefault="000D7F57" w:rsidP="00690BFF">
            <w:pPr>
              <w:spacing w:before="0"/>
              <w:ind w:left="144" w:right="144"/>
              <w:rPr>
                <w:bCs/>
                <w:iCs/>
              </w:rPr>
            </w:pPr>
            <w:r>
              <w:rPr>
                <w:bCs/>
                <w:iCs/>
              </w:rPr>
              <w:t>Brennan Price</w:t>
            </w:r>
          </w:p>
          <w:p w14:paraId="17B2BB01" w14:textId="77777777" w:rsidR="000D7F57" w:rsidRDefault="000D7F57" w:rsidP="00690BFF">
            <w:pPr>
              <w:spacing w:before="0"/>
              <w:ind w:left="144" w:right="144"/>
              <w:rPr>
                <w:bCs/>
                <w:iCs/>
              </w:rPr>
            </w:pPr>
            <w:r>
              <w:rPr>
                <w:bCs/>
                <w:iCs/>
              </w:rPr>
              <w:t>Viasat</w:t>
            </w:r>
          </w:p>
          <w:p w14:paraId="3EBCE277" w14:textId="77777777" w:rsidR="000D7F57" w:rsidRDefault="000D7F57" w:rsidP="00690BFF">
            <w:pPr>
              <w:spacing w:before="0"/>
              <w:ind w:left="144" w:right="144"/>
              <w:rPr>
                <w:bCs/>
                <w:iCs/>
              </w:rPr>
            </w:pPr>
          </w:p>
          <w:p w14:paraId="6F48C58C" w14:textId="77777777" w:rsidR="000D7F57" w:rsidRDefault="000D7F57" w:rsidP="00690BFF">
            <w:pPr>
              <w:spacing w:before="0"/>
              <w:ind w:left="144" w:right="144"/>
              <w:rPr>
                <w:bCs/>
                <w:iCs/>
              </w:rPr>
            </w:pPr>
            <w:r>
              <w:rPr>
                <w:bCs/>
                <w:iCs/>
              </w:rPr>
              <w:t>Tatiana Lawrence</w:t>
            </w:r>
          </w:p>
          <w:p w14:paraId="55CF6F4A" w14:textId="77777777" w:rsidR="000D7F57" w:rsidRDefault="000D7F57" w:rsidP="00690BFF">
            <w:pPr>
              <w:spacing w:before="0"/>
              <w:ind w:left="144" w:right="144"/>
              <w:rPr>
                <w:bCs/>
                <w:iCs/>
              </w:rPr>
            </w:pPr>
            <w:r>
              <w:rPr>
                <w:bCs/>
                <w:iCs/>
              </w:rPr>
              <w:t>Iridium</w:t>
            </w:r>
          </w:p>
          <w:p w14:paraId="39A7D5DC" w14:textId="77777777" w:rsidR="00690BFF" w:rsidRDefault="00690BFF" w:rsidP="009C06E0">
            <w:pPr>
              <w:spacing w:before="0"/>
              <w:ind w:right="144"/>
              <w:rPr>
                <w:bCs/>
                <w:iCs/>
              </w:rPr>
            </w:pPr>
          </w:p>
          <w:p w14:paraId="56855F4B" w14:textId="77777777" w:rsidR="000D7F57" w:rsidRDefault="000D7F57" w:rsidP="00690BFF">
            <w:pPr>
              <w:spacing w:before="0"/>
              <w:ind w:left="144" w:right="144"/>
              <w:rPr>
                <w:bCs/>
                <w:iCs/>
              </w:rPr>
            </w:pPr>
            <w:r>
              <w:rPr>
                <w:bCs/>
                <w:iCs/>
              </w:rPr>
              <w:t>Damon Ladson</w:t>
            </w:r>
          </w:p>
          <w:p w14:paraId="55A593F1" w14:textId="77777777" w:rsidR="000D7F57" w:rsidRDefault="000D7F57" w:rsidP="00690BFF">
            <w:pPr>
              <w:spacing w:before="0"/>
              <w:ind w:left="144" w:right="144"/>
              <w:rPr>
                <w:bCs/>
                <w:iCs/>
              </w:rPr>
            </w:pPr>
            <w:r>
              <w:rPr>
                <w:bCs/>
                <w:iCs/>
              </w:rPr>
              <w:t>HWG LLP for Iridium</w:t>
            </w:r>
          </w:p>
          <w:p w14:paraId="40115C87" w14:textId="77777777" w:rsidR="00690BFF" w:rsidRDefault="00690BFF" w:rsidP="00690BFF">
            <w:pPr>
              <w:spacing w:before="0"/>
              <w:ind w:left="144" w:right="144"/>
              <w:rPr>
                <w:bCs/>
                <w:iCs/>
              </w:rPr>
            </w:pPr>
          </w:p>
          <w:p w14:paraId="6978DB1C" w14:textId="77777777" w:rsidR="000D7F57" w:rsidRDefault="000D7F57" w:rsidP="00690BFF">
            <w:pPr>
              <w:spacing w:before="0"/>
              <w:ind w:left="144" w:right="144"/>
              <w:rPr>
                <w:bCs/>
                <w:iCs/>
              </w:rPr>
            </w:pPr>
            <w:r>
              <w:rPr>
                <w:bCs/>
                <w:iCs/>
              </w:rPr>
              <w:t>Wayne Whyte</w:t>
            </w:r>
          </w:p>
          <w:p w14:paraId="5C7ABD67" w14:textId="77777777" w:rsidR="000D7F57" w:rsidRDefault="000D7F57" w:rsidP="00690BFF">
            <w:pPr>
              <w:spacing w:before="0"/>
              <w:ind w:left="144" w:right="144"/>
              <w:rPr>
                <w:bCs/>
                <w:iCs/>
              </w:rPr>
            </w:pPr>
            <w:proofErr w:type="spellStart"/>
            <w:r>
              <w:rPr>
                <w:bCs/>
                <w:iCs/>
              </w:rPr>
              <w:t>Teltrium</w:t>
            </w:r>
            <w:proofErr w:type="spellEnd"/>
            <w:r>
              <w:rPr>
                <w:bCs/>
                <w:iCs/>
              </w:rPr>
              <w:t>, Inc. for NASA</w:t>
            </w:r>
          </w:p>
          <w:p w14:paraId="1FCA2B2E" w14:textId="77777777" w:rsidR="00690BFF" w:rsidRDefault="00690BFF" w:rsidP="00DA532D">
            <w:pPr>
              <w:spacing w:before="0"/>
              <w:ind w:right="144"/>
              <w:rPr>
                <w:bCs/>
                <w:iCs/>
              </w:rPr>
            </w:pPr>
          </w:p>
          <w:p w14:paraId="6506550B" w14:textId="77777777" w:rsidR="000D7F57" w:rsidRDefault="000D7F57" w:rsidP="00690BFF">
            <w:pPr>
              <w:spacing w:before="0"/>
              <w:ind w:left="144" w:right="144"/>
              <w:rPr>
                <w:bCs/>
                <w:iCs/>
              </w:rPr>
            </w:pPr>
            <w:r>
              <w:rPr>
                <w:bCs/>
                <w:iCs/>
              </w:rPr>
              <w:t>Joey Holliday</w:t>
            </w:r>
          </w:p>
          <w:p w14:paraId="3EF967BB" w14:textId="77777777" w:rsidR="000D7F57" w:rsidRDefault="000D7F57" w:rsidP="00690BFF">
            <w:pPr>
              <w:spacing w:before="0"/>
              <w:ind w:left="144" w:right="144"/>
              <w:rPr>
                <w:bCs/>
                <w:iCs/>
              </w:rPr>
            </w:pPr>
            <w:r>
              <w:rPr>
                <w:bCs/>
                <w:iCs/>
              </w:rPr>
              <w:t>ComSat Architects for NASA</w:t>
            </w:r>
          </w:p>
          <w:p w14:paraId="010D3785" w14:textId="77777777" w:rsidR="000D7F57" w:rsidRDefault="000D7F57" w:rsidP="00690BFF">
            <w:pPr>
              <w:spacing w:before="0"/>
              <w:ind w:left="144" w:right="144"/>
              <w:rPr>
                <w:bCs/>
                <w:iCs/>
              </w:rPr>
            </w:pPr>
          </w:p>
          <w:p w14:paraId="7317A0D6" w14:textId="77777777" w:rsidR="000D7F57" w:rsidRDefault="000D7F57" w:rsidP="00690BFF">
            <w:pPr>
              <w:spacing w:before="0"/>
              <w:ind w:left="144" w:right="144"/>
              <w:rPr>
                <w:bCs/>
                <w:iCs/>
              </w:rPr>
            </w:pPr>
            <w:r>
              <w:rPr>
                <w:bCs/>
                <w:iCs/>
              </w:rPr>
              <w:t>David Weinreich</w:t>
            </w:r>
          </w:p>
          <w:p w14:paraId="6C82226F" w14:textId="77777777" w:rsidR="000D7F57" w:rsidRDefault="000D7F57" w:rsidP="00690BFF">
            <w:pPr>
              <w:spacing w:before="0"/>
              <w:ind w:left="144" w:right="144"/>
              <w:rPr>
                <w:bCs/>
                <w:iCs/>
              </w:rPr>
            </w:pPr>
            <w:proofErr w:type="spellStart"/>
            <w:r>
              <w:rPr>
                <w:bCs/>
                <w:iCs/>
              </w:rPr>
              <w:t>Globalstar</w:t>
            </w:r>
            <w:proofErr w:type="spellEnd"/>
          </w:p>
          <w:p w14:paraId="576FE8E5" w14:textId="77777777" w:rsidR="000D7F57" w:rsidRDefault="000D7F57" w:rsidP="00690BFF">
            <w:pPr>
              <w:spacing w:before="0"/>
              <w:ind w:left="144" w:right="144"/>
              <w:rPr>
                <w:bCs/>
                <w:iCs/>
              </w:rPr>
            </w:pPr>
          </w:p>
          <w:p w14:paraId="7B467AAB" w14:textId="77777777" w:rsidR="000D7F57" w:rsidRDefault="000D7F57" w:rsidP="00690BFF">
            <w:pPr>
              <w:spacing w:before="0"/>
              <w:ind w:left="144" w:right="144"/>
              <w:rPr>
                <w:bCs/>
                <w:iCs/>
              </w:rPr>
            </w:pPr>
            <w:r>
              <w:rPr>
                <w:bCs/>
                <w:iCs/>
              </w:rPr>
              <w:t>Jim Kilfeather</w:t>
            </w:r>
          </w:p>
          <w:p w14:paraId="59DCFE63" w14:textId="77777777" w:rsidR="000D7F57" w:rsidRDefault="000D7F57" w:rsidP="00690BFF">
            <w:pPr>
              <w:spacing w:before="0"/>
              <w:ind w:left="144" w:right="144"/>
              <w:rPr>
                <w:bCs/>
                <w:iCs/>
              </w:rPr>
            </w:pPr>
            <w:proofErr w:type="spellStart"/>
            <w:r>
              <w:rPr>
                <w:bCs/>
                <w:iCs/>
              </w:rPr>
              <w:t>Globalstar</w:t>
            </w:r>
            <w:proofErr w:type="spellEnd"/>
          </w:p>
          <w:p w14:paraId="0E17F702" w14:textId="77777777" w:rsidR="000D7F57" w:rsidRDefault="000D7F57" w:rsidP="000D7F57">
            <w:pPr>
              <w:spacing w:after="120"/>
              <w:ind w:right="144"/>
              <w:rPr>
                <w:bCs/>
                <w:iCs/>
              </w:rPr>
            </w:pPr>
          </w:p>
          <w:p w14:paraId="486BAF70" w14:textId="77777777" w:rsidR="000D7F57" w:rsidRPr="00A02BF0" w:rsidRDefault="000D7F57" w:rsidP="000D7F57">
            <w:pPr>
              <w:spacing w:after="120"/>
              <w:ind w:left="144" w:right="144"/>
              <w:rPr>
                <w:bCs/>
                <w:iCs/>
              </w:rPr>
            </w:pPr>
          </w:p>
        </w:tc>
        <w:tc>
          <w:tcPr>
            <w:tcW w:w="4826" w:type="dxa"/>
            <w:tcBorders>
              <w:right w:val="double" w:sz="6" w:space="0" w:color="auto"/>
            </w:tcBorders>
          </w:tcPr>
          <w:p w14:paraId="66363FDD" w14:textId="77777777" w:rsidR="000D7F57" w:rsidRDefault="000D7F57" w:rsidP="000D7F57">
            <w:pPr>
              <w:spacing w:after="120"/>
              <w:ind w:right="144"/>
              <w:rPr>
                <w:b/>
                <w:bCs/>
              </w:rPr>
            </w:pPr>
          </w:p>
          <w:p w14:paraId="4A3CFBDE" w14:textId="77777777" w:rsidR="000D7F57" w:rsidRDefault="000D7F57" w:rsidP="000D7F57">
            <w:pPr>
              <w:ind w:right="144"/>
              <w:rPr>
                <w:bCs/>
              </w:rPr>
            </w:pPr>
            <w:r w:rsidRPr="00BD3B56">
              <w:rPr>
                <w:bCs/>
              </w:rPr>
              <w:t xml:space="preserve">Email:  </w:t>
            </w:r>
            <w:hyperlink r:id="rId7" w:history="1">
              <w:r w:rsidRPr="00090340">
                <w:rPr>
                  <w:rStyle w:val="Hyperlink"/>
                  <w:bCs/>
                </w:rPr>
                <w:t>brennan.price@inmarsat.com</w:t>
              </w:r>
            </w:hyperlink>
            <w:r>
              <w:rPr>
                <w:bCs/>
              </w:rPr>
              <w:t xml:space="preserve"> [sic]</w:t>
            </w:r>
            <w:r w:rsidRPr="00BD3B56">
              <w:rPr>
                <w:bCs/>
              </w:rPr>
              <w:br/>
              <w:t xml:space="preserve">Phone:  </w:t>
            </w:r>
            <w:r>
              <w:rPr>
                <w:bCs/>
              </w:rPr>
              <w:t>+1 703 223-3327</w:t>
            </w:r>
            <w:r w:rsidRPr="00BD3B56">
              <w:rPr>
                <w:bCs/>
              </w:rPr>
              <w:br/>
            </w:r>
          </w:p>
          <w:p w14:paraId="209753C9" w14:textId="77777777" w:rsidR="000D7F57" w:rsidRDefault="000D7F57" w:rsidP="000D7F57">
            <w:pPr>
              <w:ind w:right="144"/>
              <w:rPr>
                <w:bCs/>
              </w:rPr>
            </w:pPr>
            <w:r>
              <w:rPr>
                <w:bCs/>
              </w:rPr>
              <w:t xml:space="preserve">Email:  </w:t>
            </w:r>
            <w:hyperlink r:id="rId8" w:history="1">
              <w:r w:rsidRPr="001F20CC">
                <w:rPr>
                  <w:rStyle w:val="Hyperlink"/>
                  <w:bCs/>
                </w:rPr>
                <w:t>tatiana.lawrence@iridium.com</w:t>
              </w:r>
            </w:hyperlink>
            <w:r>
              <w:rPr>
                <w:bCs/>
              </w:rPr>
              <w:t xml:space="preserve"> </w:t>
            </w:r>
            <w:r w:rsidRPr="00BD3B56">
              <w:rPr>
                <w:bCs/>
              </w:rPr>
              <w:br/>
              <w:t xml:space="preserve">Phone:  </w:t>
            </w:r>
            <w:r w:rsidRPr="00441282">
              <w:rPr>
                <w:bCs/>
              </w:rPr>
              <w:t>+1 240 271</w:t>
            </w:r>
            <w:r>
              <w:rPr>
                <w:bCs/>
              </w:rPr>
              <w:t>-</w:t>
            </w:r>
            <w:r w:rsidRPr="00441282">
              <w:rPr>
                <w:bCs/>
              </w:rPr>
              <w:t>2751</w:t>
            </w:r>
          </w:p>
          <w:p w14:paraId="11336BD6" w14:textId="1C48CC0A" w:rsidR="000D7F57" w:rsidRPr="00F022CE" w:rsidRDefault="000D7F57" w:rsidP="000D7F57">
            <w:pPr>
              <w:ind w:right="144"/>
              <w:rPr>
                <w:bCs/>
              </w:rPr>
            </w:pPr>
            <w:r w:rsidRPr="00BD3B56">
              <w:rPr>
                <w:bCs/>
              </w:rPr>
              <w:t xml:space="preserve">Email:  </w:t>
            </w:r>
            <w:hyperlink r:id="rId9" w:history="1">
              <w:r w:rsidRPr="001F20CC">
                <w:rPr>
                  <w:rStyle w:val="Hyperlink"/>
                  <w:bCs/>
                </w:rPr>
                <w:t>dladson@hwglaw.com</w:t>
              </w:r>
            </w:hyperlink>
            <w:r>
              <w:rPr>
                <w:bCs/>
              </w:rPr>
              <w:t xml:space="preserve"> </w:t>
            </w:r>
            <w:r w:rsidRPr="00BD3B56">
              <w:rPr>
                <w:bCs/>
              </w:rPr>
              <w:br/>
              <w:t xml:space="preserve">Phone:  </w:t>
            </w:r>
            <w:r>
              <w:rPr>
                <w:bCs/>
              </w:rPr>
              <w:t xml:space="preserve">+1 </w:t>
            </w:r>
            <w:r>
              <w:rPr>
                <w:color w:val="000000"/>
              </w:rPr>
              <w:t>301 728-7253</w:t>
            </w:r>
          </w:p>
          <w:p w14:paraId="7CBCB812" w14:textId="77777777" w:rsidR="000D7F57" w:rsidRDefault="000D7F57" w:rsidP="00DA532D">
            <w:pPr>
              <w:spacing w:before="0"/>
              <w:ind w:right="144"/>
              <w:rPr>
                <w:bCs/>
              </w:rPr>
            </w:pPr>
          </w:p>
          <w:p w14:paraId="689CC080" w14:textId="77777777" w:rsidR="00F600EC" w:rsidRDefault="000D7F57" w:rsidP="00DA532D">
            <w:pPr>
              <w:spacing w:before="0"/>
              <w:ind w:right="144"/>
            </w:pPr>
            <w:r>
              <w:rPr>
                <w:bCs/>
              </w:rPr>
              <w:t xml:space="preserve">Email:  </w:t>
            </w:r>
            <w:hyperlink r:id="rId10" w:history="1">
              <w:r w:rsidRPr="00CE20BE">
                <w:rPr>
                  <w:rStyle w:val="Hyperlink"/>
                  <w:bCs/>
                </w:rPr>
                <w:t>wwhyte@teltrium.com</w:t>
              </w:r>
            </w:hyperlink>
          </w:p>
          <w:p w14:paraId="4FDA71F1" w14:textId="66370A8D" w:rsidR="000D7F57" w:rsidRDefault="000D7F57" w:rsidP="00DA532D">
            <w:pPr>
              <w:spacing w:before="0"/>
              <w:ind w:right="144"/>
              <w:rPr>
                <w:bCs/>
              </w:rPr>
            </w:pPr>
            <w:r>
              <w:rPr>
                <w:bCs/>
              </w:rPr>
              <w:t>Phone:  +1 440 225-4264</w:t>
            </w:r>
          </w:p>
          <w:p w14:paraId="0A521660" w14:textId="77777777" w:rsidR="000D7F57" w:rsidRDefault="000D7F57" w:rsidP="00DA532D">
            <w:pPr>
              <w:spacing w:before="0"/>
              <w:ind w:right="144"/>
              <w:rPr>
                <w:bCs/>
              </w:rPr>
            </w:pPr>
          </w:p>
          <w:p w14:paraId="0A3122F7" w14:textId="77777777" w:rsidR="000D7F57" w:rsidRDefault="000D7F57" w:rsidP="00DA532D">
            <w:pPr>
              <w:spacing w:before="0"/>
              <w:ind w:right="144"/>
              <w:rPr>
                <w:bCs/>
              </w:rPr>
            </w:pPr>
            <w:r>
              <w:rPr>
                <w:bCs/>
              </w:rPr>
              <w:t xml:space="preserve">Email:  </w:t>
            </w:r>
            <w:hyperlink r:id="rId11" w:history="1">
              <w:r w:rsidRPr="00F822E0">
                <w:rPr>
                  <w:rStyle w:val="Hyperlink"/>
                  <w:bCs/>
                </w:rPr>
                <w:t>joey.d.holliday@nasa.gov</w:t>
              </w:r>
            </w:hyperlink>
          </w:p>
          <w:p w14:paraId="1A171927" w14:textId="77777777" w:rsidR="000D7F57" w:rsidRDefault="000D7F57" w:rsidP="00DA532D">
            <w:pPr>
              <w:spacing w:before="0"/>
              <w:ind w:right="144"/>
              <w:rPr>
                <w:bCs/>
              </w:rPr>
            </w:pPr>
            <w:r>
              <w:rPr>
                <w:bCs/>
              </w:rPr>
              <w:t>Phone:  +1 440 213-9209</w:t>
            </w:r>
          </w:p>
          <w:p w14:paraId="032CA239" w14:textId="77777777" w:rsidR="000D7F57" w:rsidRDefault="000D7F57" w:rsidP="00DA532D">
            <w:pPr>
              <w:spacing w:before="0"/>
              <w:ind w:right="144"/>
              <w:rPr>
                <w:bCs/>
              </w:rPr>
            </w:pPr>
          </w:p>
          <w:p w14:paraId="625808E5" w14:textId="77777777" w:rsidR="000D7F57" w:rsidRDefault="000D7F57" w:rsidP="00DA532D">
            <w:pPr>
              <w:spacing w:before="0"/>
              <w:ind w:right="144"/>
              <w:rPr>
                <w:bCs/>
              </w:rPr>
            </w:pPr>
            <w:r>
              <w:rPr>
                <w:bCs/>
              </w:rPr>
              <w:t xml:space="preserve">Email: </w:t>
            </w:r>
            <w:hyperlink r:id="rId12" w:history="1">
              <w:r w:rsidRPr="00D73C64">
                <w:rPr>
                  <w:rStyle w:val="Hyperlink"/>
                  <w:bCs/>
                </w:rPr>
                <w:t>david.weinreich@globalstar.com</w:t>
              </w:r>
            </w:hyperlink>
          </w:p>
          <w:p w14:paraId="665A2F21" w14:textId="77777777" w:rsidR="000D7F57" w:rsidRDefault="000D7F57" w:rsidP="00DA532D">
            <w:pPr>
              <w:spacing w:before="0"/>
              <w:ind w:right="144"/>
              <w:rPr>
                <w:bCs/>
              </w:rPr>
            </w:pPr>
            <w:r>
              <w:rPr>
                <w:bCs/>
              </w:rPr>
              <w:t xml:space="preserve">Phone: +1 </w:t>
            </w:r>
            <w:r w:rsidRPr="00782B7C">
              <w:rPr>
                <w:bCs/>
              </w:rPr>
              <w:t>301</w:t>
            </w:r>
            <w:r>
              <w:rPr>
                <w:bCs/>
              </w:rPr>
              <w:t xml:space="preserve"> </w:t>
            </w:r>
            <w:r w:rsidRPr="00782B7C">
              <w:rPr>
                <w:bCs/>
              </w:rPr>
              <w:t>651</w:t>
            </w:r>
            <w:r>
              <w:rPr>
                <w:bCs/>
              </w:rPr>
              <w:t>-</w:t>
            </w:r>
            <w:r w:rsidRPr="00782B7C">
              <w:rPr>
                <w:bCs/>
              </w:rPr>
              <w:t>4552</w:t>
            </w:r>
          </w:p>
          <w:p w14:paraId="2CCEF216" w14:textId="77777777" w:rsidR="000D7F57" w:rsidRDefault="000D7F57" w:rsidP="00DA532D">
            <w:pPr>
              <w:spacing w:before="0"/>
              <w:ind w:right="144"/>
              <w:rPr>
                <w:bCs/>
              </w:rPr>
            </w:pPr>
          </w:p>
          <w:p w14:paraId="1A29FB74" w14:textId="77777777" w:rsidR="000D7F57" w:rsidRDefault="000D7F57" w:rsidP="00DA532D">
            <w:pPr>
              <w:spacing w:before="0"/>
              <w:ind w:right="144"/>
              <w:rPr>
                <w:bCs/>
              </w:rPr>
            </w:pPr>
            <w:r>
              <w:rPr>
                <w:bCs/>
              </w:rPr>
              <w:t xml:space="preserve">Email: </w:t>
            </w:r>
            <w:hyperlink r:id="rId13" w:history="1">
              <w:r w:rsidRPr="00D73C64">
                <w:rPr>
                  <w:rStyle w:val="Hyperlink"/>
                  <w:bCs/>
                </w:rPr>
                <w:t>jim.kilfeather@globalstar.com</w:t>
              </w:r>
            </w:hyperlink>
            <w:r>
              <w:rPr>
                <w:bCs/>
              </w:rPr>
              <w:t xml:space="preserve"> </w:t>
            </w:r>
          </w:p>
          <w:p w14:paraId="57A0533A" w14:textId="77777777" w:rsidR="000D7F57" w:rsidRDefault="000D7F57" w:rsidP="00DA532D">
            <w:pPr>
              <w:spacing w:before="0"/>
              <w:ind w:right="144"/>
              <w:rPr>
                <w:bCs/>
              </w:rPr>
            </w:pPr>
            <w:r>
              <w:rPr>
                <w:bCs/>
              </w:rPr>
              <w:t>Phone: +1 985 335-1502</w:t>
            </w:r>
          </w:p>
          <w:p w14:paraId="3CA5B9DA" w14:textId="77777777" w:rsidR="000D7F57" w:rsidRPr="00F022CE" w:rsidRDefault="000D7F57" w:rsidP="000D7F57">
            <w:pPr>
              <w:ind w:right="144"/>
              <w:rPr>
                <w:bCs/>
              </w:rPr>
            </w:pPr>
          </w:p>
        </w:tc>
      </w:tr>
      <w:tr w:rsidR="000D7F57" w:rsidRPr="00A02BF0" w14:paraId="650BF2A4" w14:textId="77777777" w:rsidTr="00176A05">
        <w:trPr>
          <w:trHeight w:val="541"/>
        </w:trPr>
        <w:tc>
          <w:tcPr>
            <w:tcW w:w="9393" w:type="dxa"/>
            <w:gridSpan w:val="2"/>
            <w:tcBorders>
              <w:left w:val="double" w:sz="6" w:space="0" w:color="auto"/>
              <w:right w:val="double" w:sz="6" w:space="0" w:color="auto"/>
            </w:tcBorders>
          </w:tcPr>
          <w:p w14:paraId="3B451A3A" w14:textId="77777777" w:rsidR="000D7F57" w:rsidRPr="00E23C33" w:rsidRDefault="000D7F57" w:rsidP="000D7F57">
            <w:pPr>
              <w:spacing w:after="120"/>
              <w:ind w:right="144"/>
              <w:rPr>
                <w:bCs/>
              </w:rPr>
            </w:pPr>
            <w:r w:rsidRPr="00A02BF0">
              <w:rPr>
                <w:b/>
              </w:rPr>
              <w:t>Purpose:</w:t>
            </w:r>
            <w:r w:rsidRPr="00A02BF0">
              <w:rPr>
                <w:bCs/>
              </w:rPr>
              <w:t xml:space="preserve"> </w:t>
            </w:r>
            <w:r>
              <w:rPr>
                <w:bCs/>
              </w:rPr>
              <w:t xml:space="preserve"> To further develop the working document addressing the studies called for under </w:t>
            </w:r>
            <w:r>
              <w:rPr>
                <w:bCs/>
                <w:i/>
                <w:iCs/>
              </w:rPr>
              <w:t>resolves to invite the ITU Radiocommunication Sector</w:t>
            </w:r>
            <w:r>
              <w:rPr>
                <w:bCs/>
              </w:rPr>
              <w:t xml:space="preserve"> 1, 2, and 3 of Resolution </w:t>
            </w:r>
            <w:r w:rsidRPr="002A56DE">
              <w:rPr>
                <w:b/>
              </w:rPr>
              <w:t>249 (WRC-23)</w:t>
            </w:r>
          </w:p>
        </w:tc>
      </w:tr>
      <w:tr w:rsidR="000D7F57" w:rsidRPr="00A02BF0" w14:paraId="411E79CB" w14:textId="77777777" w:rsidTr="00176A05">
        <w:trPr>
          <w:trHeight w:val="1380"/>
        </w:trPr>
        <w:tc>
          <w:tcPr>
            <w:tcW w:w="9393" w:type="dxa"/>
            <w:gridSpan w:val="2"/>
            <w:tcBorders>
              <w:left w:val="double" w:sz="6" w:space="0" w:color="auto"/>
              <w:bottom w:val="single" w:sz="12" w:space="0" w:color="auto"/>
              <w:right w:val="double" w:sz="6" w:space="0" w:color="auto"/>
            </w:tcBorders>
          </w:tcPr>
          <w:p w14:paraId="16687A09" w14:textId="77777777" w:rsidR="000D7F57" w:rsidRPr="00A02BF0" w:rsidRDefault="000D7F57" w:rsidP="000D7F57">
            <w:pPr>
              <w:tabs>
                <w:tab w:val="left" w:pos="794"/>
                <w:tab w:val="left" w:pos="1191"/>
                <w:tab w:val="left" w:pos="1588"/>
                <w:tab w:val="left" w:pos="1985"/>
              </w:tabs>
              <w:suppressAutoHyphens/>
              <w:spacing w:after="120"/>
              <w:rPr>
                <w:bCs/>
              </w:rPr>
            </w:pPr>
            <w:r w:rsidRPr="00A02BF0">
              <w:rPr>
                <w:b/>
              </w:rPr>
              <w:t>Abstract:</w:t>
            </w:r>
            <w:r w:rsidRPr="00A02BF0">
              <w:rPr>
                <w:bCs/>
              </w:rPr>
              <w:t xml:space="preserve">  </w:t>
            </w:r>
            <w:r>
              <w:rPr>
                <w:bCs/>
              </w:rPr>
              <w:t xml:space="preserve">The contribution will further develop the characteristics of the user space stations and service provider space stations for use in studies called for under </w:t>
            </w:r>
            <w:r>
              <w:rPr>
                <w:bCs/>
                <w:i/>
                <w:iCs/>
              </w:rPr>
              <w:t>resolves to invite the ITU Radiocommunication Sector</w:t>
            </w:r>
            <w:r>
              <w:rPr>
                <w:bCs/>
              </w:rPr>
              <w:t xml:space="preserve"> 1, 2, and 3 of Resolution </w:t>
            </w:r>
            <w:r w:rsidRPr="002A56DE">
              <w:rPr>
                <w:b/>
              </w:rPr>
              <w:t>249 (WRC-23)</w:t>
            </w:r>
            <w:r w:rsidRPr="000A0EDB">
              <w:rPr>
                <w:bCs/>
              </w:rPr>
              <w:t>.</w:t>
            </w:r>
            <w:r>
              <w:rPr>
                <w:b/>
              </w:rPr>
              <w:t xml:space="preserve">  </w:t>
            </w:r>
            <w:r>
              <w:rPr>
                <w:bCs/>
              </w:rPr>
              <w:t>In addition, the contribution will look to consolidate text within section 2 and 3 as called for in the editor’s notes.  Characteristics of relevant incumbent services under the purview of WP4C will also be added within section 5.</w:t>
            </w:r>
          </w:p>
        </w:tc>
      </w:tr>
    </w:tbl>
    <w:p w14:paraId="4933485F" w14:textId="77777777" w:rsidR="000D7F57" w:rsidRDefault="000D7F57" w:rsidP="00176A05"/>
    <w:p w14:paraId="4F6C465E" w14:textId="4B447368" w:rsidR="000D7F57" w:rsidRDefault="000D7F57" w:rsidP="000D7F57">
      <w:pPr>
        <w:spacing w:after="160" w:line="259" w:lineRule="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A07B30" w14:paraId="38D7AA52" w14:textId="77777777" w:rsidTr="00876A8A">
        <w:trPr>
          <w:cantSplit/>
        </w:trPr>
        <w:tc>
          <w:tcPr>
            <w:tcW w:w="6487" w:type="dxa"/>
            <w:vAlign w:val="center"/>
          </w:tcPr>
          <w:p w14:paraId="5224415E" w14:textId="1B4C50DD" w:rsidR="009F6520" w:rsidRPr="00A07B30" w:rsidRDefault="009F6520" w:rsidP="009F6520">
            <w:pPr>
              <w:shd w:val="solid" w:color="FFFFFF" w:fill="FFFFFF"/>
              <w:spacing w:before="0"/>
              <w:rPr>
                <w:rFonts w:ascii="Verdana" w:hAnsi="Verdana" w:cs="Times New Roman Bold"/>
                <w:b/>
                <w:bCs/>
                <w:sz w:val="26"/>
                <w:szCs w:val="26"/>
              </w:rPr>
            </w:pPr>
            <w:r w:rsidRPr="00A07B30">
              <w:rPr>
                <w:rFonts w:ascii="Verdana" w:hAnsi="Verdana" w:cs="Times New Roman Bold"/>
                <w:b/>
                <w:bCs/>
                <w:sz w:val="26"/>
                <w:szCs w:val="26"/>
              </w:rPr>
              <w:t>Radiocommunication Study Groups</w:t>
            </w:r>
          </w:p>
        </w:tc>
        <w:tc>
          <w:tcPr>
            <w:tcW w:w="3402" w:type="dxa"/>
          </w:tcPr>
          <w:p w14:paraId="53ECA736" w14:textId="77777777" w:rsidR="009F6520" w:rsidRPr="00A07B30" w:rsidRDefault="00AB62A9" w:rsidP="00AB62A9">
            <w:pPr>
              <w:shd w:val="solid" w:color="FFFFFF" w:fill="FFFFFF"/>
              <w:spacing w:before="0" w:line="240" w:lineRule="atLeast"/>
            </w:pPr>
            <w:bookmarkStart w:id="0" w:name="ditulogo"/>
            <w:bookmarkEnd w:id="0"/>
            <w:r w:rsidRPr="00A07B30">
              <w:rPr>
                <w:noProof/>
                <w:lang w:eastAsia="en-GB"/>
              </w:rPr>
              <w:drawing>
                <wp:inline distT="0" distB="0" distL="0" distR="0" wp14:anchorId="07CF9124" wp14:editId="0FA29F25">
                  <wp:extent cx="765175" cy="76517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A07B30" w14:paraId="3733A766" w14:textId="77777777" w:rsidTr="00876A8A">
        <w:trPr>
          <w:cantSplit/>
        </w:trPr>
        <w:tc>
          <w:tcPr>
            <w:tcW w:w="6487" w:type="dxa"/>
            <w:tcBorders>
              <w:bottom w:val="single" w:sz="12" w:space="0" w:color="auto"/>
            </w:tcBorders>
          </w:tcPr>
          <w:p w14:paraId="44ADCE40" w14:textId="77777777" w:rsidR="000069D4" w:rsidRPr="00A07B30"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ACE4B82" w14:textId="77777777" w:rsidR="000069D4" w:rsidRPr="00A07B30" w:rsidRDefault="000069D4" w:rsidP="00A5173C">
            <w:pPr>
              <w:shd w:val="solid" w:color="FFFFFF" w:fill="FFFFFF"/>
              <w:spacing w:before="0" w:after="48" w:line="240" w:lineRule="atLeast"/>
              <w:rPr>
                <w:sz w:val="22"/>
                <w:szCs w:val="22"/>
              </w:rPr>
            </w:pPr>
          </w:p>
        </w:tc>
      </w:tr>
      <w:tr w:rsidR="000069D4" w:rsidRPr="00A07B30" w14:paraId="5EC83C3F" w14:textId="77777777" w:rsidTr="00876A8A">
        <w:trPr>
          <w:cantSplit/>
        </w:trPr>
        <w:tc>
          <w:tcPr>
            <w:tcW w:w="6487" w:type="dxa"/>
            <w:tcBorders>
              <w:top w:val="single" w:sz="12" w:space="0" w:color="auto"/>
            </w:tcBorders>
          </w:tcPr>
          <w:p w14:paraId="53A9C07B" w14:textId="77777777" w:rsidR="000069D4" w:rsidRPr="00A07B30"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24A1304" w14:textId="77777777" w:rsidR="000069D4" w:rsidRPr="00A07B30" w:rsidRDefault="000069D4" w:rsidP="00A5173C">
            <w:pPr>
              <w:shd w:val="solid" w:color="FFFFFF" w:fill="FFFFFF"/>
              <w:spacing w:before="0" w:after="48" w:line="240" w:lineRule="atLeast"/>
            </w:pPr>
          </w:p>
        </w:tc>
      </w:tr>
      <w:tr w:rsidR="000069D4" w:rsidRPr="00A07B30" w14:paraId="3328D7F6" w14:textId="77777777" w:rsidTr="00876A8A">
        <w:trPr>
          <w:cantSplit/>
        </w:trPr>
        <w:tc>
          <w:tcPr>
            <w:tcW w:w="6487" w:type="dxa"/>
            <w:vMerge w:val="restart"/>
          </w:tcPr>
          <w:p w14:paraId="0D38E01B" w14:textId="6F704B56" w:rsidR="00C06B96" w:rsidRPr="00A07B30" w:rsidRDefault="00C06B96" w:rsidP="00AB62A9">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A07B30">
              <w:rPr>
                <w:rFonts w:ascii="Verdana" w:hAnsi="Verdana"/>
                <w:sz w:val="20"/>
              </w:rPr>
              <w:t>Source:</w:t>
            </w:r>
            <w:r w:rsidRPr="00A07B30">
              <w:rPr>
                <w:rFonts w:ascii="Verdana" w:hAnsi="Verdana"/>
                <w:sz w:val="20"/>
              </w:rPr>
              <w:tab/>
            </w:r>
            <w:r w:rsidR="008C649F">
              <w:rPr>
                <w:rFonts w:ascii="Verdana" w:hAnsi="Verdana"/>
                <w:sz w:val="20"/>
              </w:rPr>
              <w:t>Annex 1 to Document 4C/77</w:t>
            </w:r>
          </w:p>
          <w:p w14:paraId="4475F29B" w14:textId="606B3E10" w:rsidR="00AB62A9" w:rsidRPr="00A07B30" w:rsidRDefault="00AB62A9" w:rsidP="00AB62A9">
            <w:pPr>
              <w:shd w:val="solid" w:color="FFFFFF" w:fill="FFFFFF"/>
              <w:tabs>
                <w:tab w:val="clear" w:pos="1134"/>
                <w:tab w:val="clear" w:pos="1871"/>
                <w:tab w:val="clear" w:pos="2268"/>
              </w:tabs>
              <w:spacing w:before="0" w:after="240"/>
              <w:ind w:left="1134" w:hanging="1134"/>
              <w:rPr>
                <w:rFonts w:ascii="Verdana" w:hAnsi="Verdana"/>
                <w:sz w:val="20"/>
              </w:rPr>
            </w:pPr>
            <w:r w:rsidRPr="00A07B30">
              <w:rPr>
                <w:rFonts w:ascii="Verdana" w:hAnsi="Verdana"/>
                <w:sz w:val="20"/>
              </w:rPr>
              <w:t>Subject:</w:t>
            </w:r>
            <w:r w:rsidRPr="00A07B30">
              <w:rPr>
                <w:rFonts w:ascii="Verdana" w:hAnsi="Verdana"/>
                <w:sz w:val="20"/>
              </w:rPr>
              <w:tab/>
              <w:t>WRC-27 agenda item 1.11;</w:t>
            </w:r>
            <w:r w:rsidRPr="00A07B30">
              <w:rPr>
                <w:rFonts w:ascii="Verdana" w:hAnsi="Verdana"/>
                <w:sz w:val="20"/>
              </w:rPr>
              <w:br/>
              <w:t xml:space="preserve">Resolution </w:t>
            </w:r>
            <w:r w:rsidRPr="00A07B30">
              <w:rPr>
                <w:rFonts w:ascii="Verdana" w:hAnsi="Verdana"/>
                <w:b/>
                <w:bCs/>
                <w:sz w:val="20"/>
              </w:rPr>
              <w:t>249 (WRC-23)</w:t>
            </w:r>
          </w:p>
        </w:tc>
        <w:tc>
          <w:tcPr>
            <w:tcW w:w="3402" w:type="dxa"/>
          </w:tcPr>
          <w:p w14:paraId="7BE8F5C1" w14:textId="0E7EA5D6" w:rsidR="000069D4" w:rsidRPr="00A07B30" w:rsidRDefault="00AB62A9" w:rsidP="00A5173C">
            <w:pPr>
              <w:shd w:val="solid" w:color="FFFFFF" w:fill="FFFFFF"/>
              <w:spacing w:before="0" w:line="240" w:lineRule="atLeast"/>
              <w:rPr>
                <w:rFonts w:ascii="Verdana" w:hAnsi="Verdana"/>
                <w:sz w:val="20"/>
                <w:lang w:eastAsia="zh-CN"/>
              </w:rPr>
            </w:pPr>
            <w:r w:rsidRPr="00A07B30">
              <w:rPr>
                <w:rFonts w:ascii="Verdana" w:hAnsi="Verdana"/>
                <w:b/>
                <w:sz w:val="20"/>
                <w:lang w:eastAsia="zh-CN"/>
              </w:rPr>
              <w:t xml:space="preserve">Document </w:t>
            </w:r>
            <w:r w:rsidR="008C649F">
              <w:rPr>
                <w:rFonts w:ascii="Verdana" w:hAnsi="Verdana"/>
                <w:b/>
                <w:sz w:val="20"/>
                <w:lang w:eastAsia="zh-CN"/>
              </w:rPr>
              <w:t>US</w:t>
            </w:r>
            <w:r w:rsidRPr="00A07B30">
              <w:rPr>
                <w:rFonts w:ascii="Verdana" w:hAnsi="Verdana"/>
                <w:b/>
                <w:sz w:val="20"/>
                <w:lang w:eastAsia="zh-CN"/>
              </w:rPr>
              <w:t>4C/</w:t>
            </w:r>
            <w:r w:rsidR="008C649F">
              <w:rPr>
                <w:rFonts w:ascii="Verdana" w:hAnsi="Verdana"/>
                <w:b/>
                <w:sz w:val="20"/>
                <w:lang w:eastAsia="zh-CN"/>
              </w:rPr>
              <w:t>18</w:t>
            </w:r>
            <w:r w:rsidRPr="00A07B30">
              <w:rPr>
                <w:rFonts w:ascii="Verdana" w:hAnsi="Verdana"/>
                <w:b/>
                <w:sz w:val="20"/>
                <w:lang w:eastAsia="zh-CN"/>
              </w:rPr>
              <w:t>-E</w:t>
            </w:r>
            <w:r w:rsidR="008C649F">
              <w:rPr>
                <w:rFonts w:ascii="Verdana" w:hAnsi="Verdana"/>
                <w:b/>
                <w:sz w:val="20"/>
                <w:lang w:eastAsia="zh-CN"/>
              </w:rPr>
              <w:t>/1D</w:t>
            </w:r>
          </w:p>
        </w:tc>
      </w:tr>
      <w:tr w:rsidR="000069D4" w:rsidRPr="00A07B30" w14:paraId="65BBB02C" w14:textId="77777777" w:rsidTr="00876A8A">
        <w:trPr>
          <w:cantSplit/>
        </w:trPr>
        <w:tc>
          <w:tcPr>
            <w:tcW w:w="6487" w:type="dxa"/>
            <w:vMerge/>
          </w:tcPr>
          <w:p w14:paraId="40F1D31B" w14:textId="77777777" w:rsidR="000069D4" w:rsidRPr="00A07B30" w:rsidRDefault="000069D4" w:rsidP="00A5173C">
            <w:pPr>
              <w:spacing w:before="60"/>
              <w:jc w:val="center"/>
              <w:rPr>
                <w:b/>
                <w:smallCaps/>
                <w:sz w:val="32"/>
                <w:lang w:eastAsia="zh-CN"/>
              </w:rPr>
            </w:pPr>
            <w:bookmarkStart w:id="3" w:name="ddate" w:colFirst="1" w:colLast="1"/>
            <w:bookmarkEnd w:id="2"/>
          </w:p>
        </w:tc>
        <w:tc>
          <w:tcPr>
            <w:tcW w:w="3402" w:type="dxa"/>
          </w:tcPr>
          <w:p w14:paraId="183C8B60" w14:textId="7D750F6E" w:rsidR="000069D4" w:rsidRPr="00A07B30" w:rsidRDefault="008C649F" w:rsidP="00A5173C">
            <w:pPr>
              <w:shd w:val="solid" w:color="FFFFFF" w:fill="FFFFFF"/>
              <w:spacing w:before="0" w:line="240" w:lineRule="atLeast"/>
              <w:rPr>
                <w:rFonts w:ascii="Verdana" w:hAnsi="Verdana"/>
                <w:sz w:val="20"/>
                <w:lang w:eastAsia="zh-CN"/>
              </w:rPr>
            </w:pPr>
            <w:r>
              <w:rPr>
                <w:rFonts w:ascii="Verdana" w:hAnsi="Verdana"/>
                <w:b/>
                <w:sz w:val="20"/>
                <w:lang w:eastAsia="zh-CN"/>
              </w:rPr>
              <w:t>1</w:t>
            </w:r>
            <w:r w:rsidR="00C06B96" w:rsidRPr="00A07B30">
              <w:rPr>
                <w:rFonts w:ascii="Verdana" w:hAnsi="Verdana"/>
                <w:b/>
                <w:sz w:val="20"/>
                <w:lang w:eastAsia="zh-CN"/>
              </w:rPr>
              <w:t>2</w:t>
            </w:r>
            <w:r w:rsidR="00AB62A9" w:rsidRPr="00A07B30">
              <w:rPr>
                <w:rFonts w:ascii="Verdana" w:hAnsi="Verdana"/>
                <w:b/>
                <w:sz w:val="20"/>
                <w:lang w:eastAsia="zh-CN"/>
              </w:rPr>
              <w:t xml:space="preserve"> </w:t>
            </w:r>
            <w:r>
              <w:rPr>
                <w:rFonts w:ascii="Verdana" w:hAnsi="Verdana"/>
                <w:b/>
                <w:sz w:val="20"/>
                <w:lang w:eastAsia="zh-CN"/>
              </w:rPr>
              <w:t>Jul</w:t>
            </w:r>
            <w:r w:rsidR="00C06B96" w:rsidRPr="00A07B30">
              <w:rPr>
                <w:rFonts w:ascii="Verdana" w:hAnsi="Verdana"/>
                <w:b/>
                <w:sz w:val="20"/>
                <w:lang w:eastAsia="zh-CN"/>
              </w:rPr>
              <w:t>y</w:t>
            </w:r>
            <w:r w:rsidR="00AB62A9" w:rsidRPr="00A07B30">
              <w:rPr>
                <w:rFonts w:ascii="Verdana" w:hAnsi="Verdana"/>
                <w:b/>
                <w:sz w:val="20"/>
                <w:lang w:eastAsia="zh-CN"/>
              </w:rPr>
              <w:t xml:space="preserve"> 2024</w:t>
            </w:r>
          </w:p>
        </w:tc>
      </w:tr>
      <w:tr w:rsidR="000069D4" w:rsidRPr="00A07B30" w14:paraId="4D6B9F06" w14:textId="77777777" w:rsidTr="00876A8A">
        <w:trPr>
          <w:cantSplit/>
        </w:trPr>
        <w:tc>
          <w:tcPr>
            <w:tcW w:w="6487" w:type="dxa"/>
            <w:vMerge/>
          </w:tcPr>
          <w:p w14:paraId="6C628111" w14:textId="77777777" w:rsidR="000069D4" w:rsidRPr="00A07B30" w:rsidRDefault="000069D4" w:rsidP="00A5173C">
            <w:pPr>
              <w:spacing w:before="60"/>
              <w:jc w:val="center"/>
              <w:rPr>
                <w:b/>
                <w:smallCaps/>
                <w:sz w:val="32"/>
                <w:lang w:eastAsia="zh-CN"/>
              </w:rPr>
            </w:pPr>
            <w:bookmarkStart w:id="4" w:name="dorlang" w:colFirst="1" w:colLast="1"/>
            <w:bookmarkEnd w:id="3"/>
          </w:p>
        </w:tc>
        <w:tc>
          <w:tcPr>
            <w:tcW w:w="3402" w:type="dxa"/>
          </w:tcPr>
          <w:p w14:paraId="19FE5766" w14:textId="77777777" w:rsidR="000069D4" w:rsidRPr="00A07B30" w:rsidRDefault="00AB62A9" w:rsidP="00A5173C">
            <w:pPr>
              <w:shd w:val="solid" w:color="FFFFFF" w:fill="FFFFFF"/>
              <w:spacing w:before="0" w:line="240" w:lineRule="atLeast"/>
              <w:rPr>
                <w:rFonts w:ascii="Verdana" w:eastAsia="SimSun" w:hAnsi="Verdana"/>
                <w:sz w:val="20"/>
                <w:lang w:eastAsia="zh-CN"/>
              </w:rPr>
            </w:pPr>
            <w:r w:rsidRPr="00A07B30">
              <w:rPr>
                <w:rFonts w:ascii="Verdana" w:eastAsia="SimSun" w:hAnsi="Verdana"/>
                <w:b/>
                <w:sz w:val="20"/>
                <w:lang w:eastAsia="zh-CN"/>
              </w:rPr>
              <w:t>English only</w:t>
            </w:r>
          </w:p>
        </w:tc>
      </w:tr>
      <w:tr w:rsidR="00C06B96" w:rsidRPr="00A07B30" w14:paraId="58274BB8" w14:textId="77777777" w:rsidTr="00D046A7">
        <w:trPr>
          <w:cantSplit/>
        </w:trPr>
        <w:tc>
          <w:tcPr>
            <w:tcW w:w="9889" w:type="dxa"/>
            <w:gridSpan w:val="2"/>
          </w:tcPr>
          <w:p w14:paraId="34C08126" w14:textId="6B0A2223" w:rsidR="00C06B96" w:rsidRPr="00A07B30" w:rsidRDefault="00C06B96" w:rsidP="00C06B96">
            <w:pPr>
              <w:pStyle w:val="Source"/>
              <w:rPr>
                <w:lang w:eastAsia="zh-CN"/>
              </w:rPr>
            </w:pPr>
            <w:bookmarkStart w:id="5" w:name="dsource" w:colFirst="0" w:colLast="0"/>
            <w:bookmarkEnd w:id="4"/>
            <w:r w:rsidRPr="00A07B30">
              <w:rPr>
                <w:bCs/>
                <w:lang w:eastAsia="ja-JP"/>
              </w:rPr>
              <w:t>Annex 1 to Working Party 4С Chair’s Report</w:t>
            </w:r>
          </w:p>
        </w:tc>
      </w:tr>
      <w:tr w:rsidR="00C06B96" w:rsidRPr="00A07B30" w14:paraId="2AF6DDA1" w14:textId="77777777" w:rsidTr="00D046A7">
        <w:trPr>
          <w:cantSplit/>
        </w:trPr>
        <w:tc>
          <w:tcPr>
            <w:tcW w:w="9889" w:type="dxa"/>
            <w:gridSpan w:val="2"/>
          </w:tcPr>
          <w:p w14:paraId="7690C588" w14:textId="768F9870" w:rsidR="00C06B96" w:rsidRPr="00A07B30" w:rsidRDefault="00C06B96" w:rsidP="00C06B96">
            <w:pPr>
              <w:pStyle w:val="Title1"/>
              <w:rPr>
                <w:lang w:eastAsia="zh-CN"/>
              </w:rPr>
            </w:pPr>
            <w:bookmarkStart w:id="6" w:name="drec" w:colFirst="0" w:colLast="0"/>
            <w:bookmarkEnd w:id="5"/>
            <w:r w:rsidRPr="00A07B30">
              <w:rPr>
                <w:caps w:val="0"/>
                <w:lang w:eastAsia="zh-CN"/>
              </w:rPr>
              <w:t xml:space="preserve">WORKING DOCUMENT REGARDING WRC-27 AGENDA ITEM </w:t>
            </w:r>
            <w:r w:rsidRPr="00A07B30">
              <w:rPr>
                <w:lang w:eastAsia="zh-CN"/>
              </w:rPr>
              <w:t>1.11</w:t>
            </w:r>
          </w:p>
        </w:tc>
      </w:tr>
      <w:tr w:rsidR="00C06B96" w:rsidRPr="00A07B30" w14:paraId="543943D8" w14:textId="77777777" w:rsidTr="00D046A7">
        <w:trPr>
          <w:cantSplit/>
        </w:trPr>
        <w:tc>
          <w:tcPr>
            <w:tcW w:w="9889" w:type="dxa"/>
            <w:gridSpan w:val="2"/>
          </w:tcPr>
          <w:p w14:paraId="5BA140A1" w14:textId="7DD7FF8A" w:rsidR="00C06B96" w:rsidRPr="00A07B30" w:rsidRDefault="00C06B96" w:rsidP="00C06B96">
            <w:pPr>
              <w:pStyle w:val="Title4"/>
              <w:rPr>
                <w:lang w:eastAsia="zh-CN"/>
              </w:rPr>
            </w:pPr>
            <w:bookmarkStart w:id="7" w:name="dtitle1" w:colFirst="0" w:colLast="0"/>
            <w:bookmarkEnd w:id="6"/>
            <w:r w:rsidRPr="00A07B30">
              <w:t xml:space="preserve">Non-geostationary satellites operating space-to-space links in mobile-satellite service (MSS) allocations in </w:t>
            </w:r>
            <w:r w:rsidRPr="00A07B30">
              <w:rPr>
                <w:lang w:eastAsia="zh-CN" w:bidi="ar"/>
              </w:rPr>
              <w:t>the frequency bands 1 518-1 544 MHz, 1 545</w:t>
            </w:r>
            <w:r w:rsidRPr="00A07B30">
              <w:rPr>
                <w:lang w:eastAsia="zh-CN" w:bidi="ar"/>
              </w:rPr>
              <w:noBreakHyphen/>
              <w:t xml:space="preserve">1 559 MHz, 1 610-1 645.5 MHz, 1 646.5-1 660 MHz, </w:t>
            </w:r>
            <w:r w:rsidRPr="00A07B30">
              <w:rPr>
                <w:lang w:eastAsia="zh-CN" w:bidi="ar"/>
              </w:rPr>
              <w:br/>
              <w:t>1 670-1 675 MHz and 2 483.5</w:t>
            </w:r>
            <w:r w:rsidRPr="00A07B30">
              <w:rPr>
                <w:lang w:eastAsia="zh-CN" w:bidi="ar"/>
              </w:rPr>
              <w:noBreakHyphen/>
              <w:t>2 500 MHz</w:t>
            </w:r>
          </w:p>
        </w:tc>
      </w:tr>
    </w:tbl>
    <w:p w14:paraId="73B5F5C2" w14:textId="77777777" w:rsidR="00AB62A9" w:rsidRPr="00A07B30" w:rsidRDefault="00AB62A9" w:rsidP="00AB62A9">
      <w:pPr>
        <w:pStyle w:val="Headingb"/>
      </w:pPr>
      <w:bookmarkStart w:id="8" w:name="dbreak"/>
      <w:bookmarkEnd w:id="7"/>
      <w:bookmarkEnd w:id="8"/>
      <w:r w:rsidRPr="00A07B30">
        <w:t>Glossary of abbreviations</w:t>
      </w:r>
    </w:p>
    <w:p w14:paraId="26A20C0A" w14:textId="77777777" w:rsidR="00AB62A9" w:rsidRPr="00A07B30" w:rsidRDefault="00AB62A9" w:rsidP="00AB62A9">
      <w:pPr>
        <w:tabs>
          <w:tab w:val="clear" w:pos="1134"/>
          <w:tab w:val="left" w:pos="1276"/>
        </w:tabs>
      </w:pPr>
      <w:r w:rsidRPr="00A07B30">
        <w:t>AMS(R)S:</w:t>
      </w:r>
      <w:r w:rsidRPr="00A07B30">
        <w:tab/>
        <w:t>Aeronautical Mobile Satellite (Route) Service</w:t>
      </w:r>
    </w:p>
    <w:p w14:paraId="31B49926" w14:textId="77777777" w:rsidR="00AB62A9" w:rsidRPr="00A07B30" w:rsidRDefault="00AB62A9" w:rsidP="00AB62A9">
      <w:pPr>
        <w:tabs>
          <w:tab w:val="clear" w:pos="1134"/>
          <w:tab w:val="left" w:pos="1276"/>
        </w:tabs>
      </w:pPr>
      <w:r w:rsidRPr="00A07B30">
        <w:t xml:space="preserve">ARNS: </w:t>
      </w:r>
      <w:r w:rsidRPr="00A07B30">
        <w:tab/>
        <w:t>Aeronautical Radionavigation Service</w:t>
      </w:r>
    </w:p>
    <w:p w14:paraId="78642583" w14:textId="77777777" w:rsidR="00AB62A9" w:rsidRPr="00A07B30" w:rsidRDefault="00AB62A9" w:rsidP="00AB62A9">
      <w:pPr>
        <w:tabs>
          <w:tab w:val="clear" w:pos="1134"/>
          <w:tab w:val="left" w:pos="1276"/>
        </w:tabs>
      </w:pPr>
      <w:r w:rsidRPr="00A07B30">
        <w:t>ISS:</w:t>
      </w:r>
      <w:r w:rsidRPr="00A07B30">
        <w:tab/>
        <w:t>Inter satellite service</w:t>
      </w:r>
    </w:p>
    <w:p w14:paraId="35000335" w14:textId="77777777" w:rsidR="00AB62A9" w:rsidRPr="00A07B30" w:rsidRDefault="00AB62A9" w:rsidP="00AB62A9">
      <w:pPr>
        <w:tabs>
          <w:tab w:val="clear" w:pos="1134"/>
          <w:tab w:val="left" w:pos="1276"/>
        </w:tabs>
      </w:pPr>
      <w:r w:rsidRPr="00A07B30">
        <w:t>LEO:</w:t>
      </w:r>
      <w:r w:rsidRPr="00A07B30">
        <w:tab/>
        <w:t xml:space="preserve">Low earth orbit </w:t>
      </w:r>
    </w:p>
    <w:p w14:paraId="5C87E264" w14:textId="77777777" w:rsidR="00AB62A9" w:rsidRPr="00BC0D29" w:rsidRDefault="00AB62A9" w:rsidP="00AB62A9">
      <w:pPr>
        <w:tabs>
          <w:tab w:val="clear" w:pos="1134"/>
          <w:tab w:val="left" w:pos="1276"/>
        </w:tabs>
        <w:rPr>
          <w:lang w:val="fr-FR"/>
          <w:rPrChange w:id="9" w:author="David Weinreich" w:date="2024-07-11T17:19:00Z" w16du:dateUtc="2024-07-11T21:19:00Z">
            <w:rPr/>
          </w:rPrChange>
        </w:rPr>
      </w:pPr>
      <w:proofErr w:type="gramStart"/>
      <w:r w:rsidRPr="00BC0D29">
        <w:rPr>
          <w:lang w:val="fr-FR"/>
          <w:rPrChange w:id="10" w:author="David Weinreich" w:date="2024-07-11T17:19:00Z" w16du:dateUtc="2024-07-11T21:19:00Z">
            <w:rPr/>
          </w:rPrChange>
        </w:rPr>
        <w:t>MSS:</w:t>
      </w:r>
      <w:proofErr w:type="gramEnd"/>
      <w:r w:rsidRPr="00BC0D29">
        <w:rPr>
          <w:lang w:val="fr-FR"/>
          <w:rPrChange w:id="11" w:author="David Weinreich" w:date="2024-07-11T17:19:00Z" w16du:dateUtc="2024-07-11T21:19:00Z">
            <w:rPr/>
          </w:rPrChange>
        </w:rPr>
        <w:tab/>
        <w:t>Mobile satellite service</w:t>
      </w:r>
    </w:p>
    <w:p w14:paraId="640503DF" w14:textId="77777777" w:rsidR="00AB62A9" w:rsidRPr="00BC0D29" w:rsidRDefault="00AB62A9" w:rsidP="00AB62A9">
      <w:pPr>
        <w:tabs>
          <w:tab w:val="clear" w:pos="1134"/>
          <w:tab w:val="left" w:pos="1276"/>
        </w:tabs>
        <w:rPr>
          <w:lang w:val="fr-FR"/>
          <w:rPrChange w:id="12" w:author="David Weinreich" w:date="2024-07-11T17:19:00Z" w16du:dateUtc="2024-07-11T21:19:00Z">
            <w:rPr/>
          </w:rPrChange>
        </w:rPr>
      </w:pPr>
      <w:r w:rsidRPr="00BC0D29">
        <w:rPr>
          <w:lang w:val="fr-FR"/>
          <w:rPrChange w:id="13" w:author="David Weinreich" w:date="2024-07-11T17:19:00Z" w16du:dateUtc="2024-07-11T21:19:00Z">
            <w:rPr/>
          </w:rPrChange>
        </w:rPr>
        <w:t>Non-</w:t>
      </w:r>
      <w:proofErr w:type="gramStart"/>
      <w:r w:rsidRPr="00BC0D29">
        <w:rPr>
          <w:lang w:val="fr-FR"/>
          <w:rPrChange w:id="14" w:author="David Weinreich" w:date="2024-07-11T17:19:00Z" w16du:dateUtc="2024-07-11T21:19:00Z">
            <w:rPr/>
          </w:rPrChange>
        </w:rPr>
        <w:t>GSO:</w:t>
      </w:r>
      <w:proofErr w:type="gramEnd"/>
      <w:r w:rsidRPr="00BC0D29">
        <w:rPr>
          <w:lang w:val="fr-FR"/>
          <w:rPrChange w:id="15" w:author="David Weinreich" w:date="2024-07-11T17:19:00Z" w16du:dateUtc="2024-07-11T21:19:00Z">
            <w:rPr/>
          </w:rPrChange>
        </w:rPr>
        <w:tab/>
        <w:t>Non-</w:t>
      </w:r>
      <w:proofErr w:type="spellStart"/>
      <w:r w:rsidRPr="00BC0D29">
        <w:rPr>
          <w:lang w:val="fr-FR"/>
          <w:rPrChange w:id="16" w:author="David Weinreich" w:date="2024-07-11T17:19:00Z" w16du:dateUtc="2024-07-11T21:19:00Z">
            <w:rPr/>
          </w:rPrChange>
        </w:rPr>
        <w:t>geostationary</w:t>
      </w:r>
      <w:proofErr w:type="spellEnd"/>
      <w:r w:rsidRPr="00BC0D29">
        <w:rPr>
          <w:lang w:val="fr-FR"/>
          <w:rPrChange w:id="17" w:author="David Weinreich" w:date="2024-07-11T17:19:00Z" w16du:dateUtc="2024-07-11T21:19:00Z">
            <w:rPr/>
          </w:rPrChange>
        </w:rPr>
        <w:t xml:space="preserve"> </w:t>
      </w:r>
      <w:proofErr w:type="spellStart"/>
      <w:r w:rsidRPr="00BC0D29">
        <w:rPr>
          <w:lang w:val="fr-FR"/>
          <w:rPrChange w:id="18" w:author="David Weinreich" w:date="2024-07-11T17:19:00Z" w16du:dateUtc="2024-07-11T21:19:00Z">
            <w:rPr/>
          </w:rPrChange>
        </w:rPr>
        <w:t>orbit</w:t>
      </w:r>
      <w:proofErr w:type="spellEnd"/>
    </w:p>
    <w:p w14:paraId="2F727148" w14:textId="77777777" w:rsidR="00AB62A9" w:rsidRPr="00BC0D29" w:rsidRDefault="00AB62A9" w:rsidP="00AB62A9">
      <w:pPr>
        <w:tabs>
          <w:tab w:val="clear" w:pos="1134"/>
          <w:tab w:val="left" w:pos="1276"/>
        </w:tabs>
        <w:rPr>
          <w:lang w:val="fr-FR"/>
          <w:rPrChange w:id="19" w:author="David Weinreich" w:date="2024-07-11T17:19:00Z" w16du:dateUtc="2024-07-11T21:19:00Z">
            <w:rPr/>
          </w:rPrChange>
        </w:rPr>
      </w:pPr>
      <w:proofErr w:type="gramStart"/>
      <w:r w:rsidRPr="00BC0D29">
        <w:rPr>
          <w:lang w:val="fr-FR"/>
          <w:rPrChange w:id="20" w:author="David Weinreich" w:date="2024-07-11T17:19:00Z" w16du:dateUtc="2024-07-11T21:19:00Z">
            <w:rPr/>
          </w:rPrChange>
        </w:rPr>
        <w:t>RNSS:</w:t>
      </w:r>
      <w:proofErr w:type="gramEnd"/>
      <w:r w:rsidRPr="00BC0D29">
        <w:rPr>
          <w:lang w:val="fr-FR"/>
          <w:rPrChange w:id="21" w:author="David Weinreich" w:date="2024-07-11T17:19:00Z" w16du:dateUtc="2024-07-11T21:19:00Z">
            <w:rPr/>
          </w:rPrChange>
        </w:rPr>
        <w:tab/>
        <w:t>Radionavigation Satellite Service</w:t>
      </w:r>
    </w:p>
    <w:p w14:paraId="5470A6E1" w14:textId="77777777" w:rsidR="00AB62A9" w:rsidRPr="00A07B30" w:rsidRDefault="00AB62A9" w:rsidP="00AB62A9">
      <w:pPr>
        <w:pStyle w:val="Reasons"/>
        <w:rPr>
          <w:szCs w:val="24"/>
        </w:rPr>
      </w:pPr>
      <w:r w:rsidRPr="00A07B30">
        <w:rPr>
          <w:szCs w:val="24"/>
        </w:rPr>
        <w:t>[More details to be included]</w:t>
      </w:r>
    </w:p>
    <w:p w14:paraId="00BEE9C6" w14:textId="77777777" w:rsidR="00AB62A9" w:rsidRPr="00A07B30" w:rsidRDefault="00AB62A9" w:rsidP="00AB62A9">
      <w:pPr>
        <w:pStyle w:val="Headingb"/>
      </w:pPr>
      <w:r w:rsidRPr="00A07B30">
        <w:t>List of relevant publications</w:t>
      </w:r>
    </w:p>
    <w:p w14:paraId="371AF0DA" w14:textId="77777777" w:rsidR="00AB62A9" w:rsidRPr="00A07B30" w:rsidRDefault="00AB62A9" w:rsidP="00AB62A9">
      <w:pPr>
        <w:pStyle w:val="Reasons"/>
        <w:rPr>
          <w:szCs w:val="24"/>
        </w:rPr>
      </w:pPr>
      <w:r w:rsidRPr="00A07B30">
        <w:rPr>
          <w:szCs w:val="24"/>
        </w:rPr>
        <w:t>[To be populated later]</w:t>
      </w:r>
    </w:p>
    <w:p w14:paraId="1F969D36" w14:textId="77777777" w:rsidR="00AB62A9" w:rsidRPr="00A07B30" w:rsidRDefault="00AB62A9" w:rsidP="00AB62A9">
      <w:pPr>
        <w:pStyle w:val="Heading1"/>
      </w:pPr>
      <w:r w:rsidRPr="00A07B30">
        <w:t>1</w:t>
      </w:r>
      <w:r w:rsidRPr="00A07B30">
        <w:tab/>
        <w:t>Introduction</w:t>
      </w:r>
    </w:p>
    <w:p w14:paraId="7019E087" w14:textId="77777777" w:rsidR="00AB62A9" w:rsidRPr="00A07B30" w:rsidRDefault="00AB62A9" w:rsidP="00AB62A9">
      <w:r w:rsidRPr="00A07B30">
        <w:t>The landscape of satellite communications has seen a significant uptick in the deployment and operation of small non-geostationary (non-GSO) satellites, particularly those on short-duration missions. This surge is largely attributed to the advent of very small satellites, sometimes referred to as “</w:t>
      </w:r>
      <w:proofErr w:type="spellStart"/>
      <w:r w:rsidRPr="00A07B30">
        <w:t>cubesats</w:t>
      </w:r>
      <w:proofErr w:type="spellEnd"/>
      <w:r w:rsidRPr="00A07B30">
        <w:t>”, along with other small Low Earth Orbit (LEO) satellite missions. These advancements have explored the potential for continuous access across their orbits, leveraging operating host non-GSO mobile-satellite service (MSS) systems. Concurrently, geostationary (GSO) MSS operators are also providing communications access to LEO satellites via space-to-space links.</w:t>
      </w:r>
    </w:p>
    <w:p w14:paraId="2BC798ED" w14:textId="77777777" w:rsidR="00AB62A9" w:rsidRPr="00A07B30" w:rsidRDefault="00AB62A9" w:rsidP="00AB62A9">
      <w:r w:rsidRPr="00A07B30">
        <w:t xml:space="preserve">In response to this, numerous administrations worldwide have embarked on authorizing small satellites, including </w:t>
      </w:r>
      <w:proofErr w:type="spellStart"/>
      <w:r w:rsidRPr="00A07B30">
        <w:t>cubesats</w:t>
      </w:r>
      <w:proofErr w:type="spellEnd"/>
      <w:r w:rsidRPr="00A07B30">
        <w:t xml:space="preserve">, on an experimental basis. This trend underscores a growing recognition of the potential these small-scale satellites hold for a myriad of applications. The number of experimental authorizations for transmissions between non-GSO space stations such as </w:t>
      </w:r>
      <w:proofErr w:type="spellStart"/>
      <w:r w:rsidRPr="00A07B30">
        <w:t>cubesats</w:t>
      </w:r>
      <w:proofErr w:type="spellEnd"/>
      <w:r w:rsidRPr="00A07B30">
        <w:t xml:space="preserve"> or small satellites and GSO satellite systems, as well as between non-GSO space stations and non-GSO systems, is on the rise. These developments are pivotal, considering that many non-GSO small satellite and </w:t>
      </w:r>
      <w:proofErr w:type="spellStart"/>
      <w:r w:rsidRPr="00A07B30">
        <w:t>cubesats</w:t>
      </w:r>
      <w:proofErr w:type="spellEnd"/>
      <w:r w:rsidRPr="00A07B30">
        <w:t xml:space="preserve"> satellites traditionally operate with limited and non-real-time connectivity to Earth stations.</w:t>
      </w:r>
    </w:p>
    <w:p w14:paraId="23427592" w14:textId="77777777" w:rsidR="00AB62A9" w:rsidRPr="00A07B30" w:rsidRDefault="00AB62A9" w:rsidP="00AB62A9">
      <w:r w:rsidRPr="00A07B30">
        <w:t xml:space="preserve">By harnessing space-to-space communication between such lower-altitude non-GSO small-sat and </w:t>
      </w:r>
      <w:proofErr w:type="spellStart"/>
      <w:r w:rsidRPr="00A07B30">
        <w:t>cubesat</w:t>
      </w:r>
      <w:proofErr w:type="spellEnd"/>
      <w:r w:rsidRPr="00A07B30">
        <w:t xml:space="preserve"> satellites (“user space stations”)</w:t>
      </w:r>
      <w:r w:rsidRPr="00A07B30">
        <w:rPr>
          <w:rStyle w:val="FootnoteReference"/>
        </w:rPr>
        <w:footnoteReference w:id="1"/>
      </w:r>
      <w:r w:rsidRPr="00A07B30">
        <w:t xml:space="preserve"> and non-GSO and GSO MSS service provider space stations</w:t>
      </w:r>
      <w:r w:rsidRPr="00A07B30">
        <w:rPr>
          <w:rStyle w:val="FootnoteReference"/>
        </w:rPr>
        <w:footnoteReference w:id="2"/>
      </w:r>
      <w:r w:rsidRPr="00A07B30">
        <w:t xml:space="preserve"> operating at higher orbital altitudes, to relay data to or from the ground, a new realm of possibilities has </w:t>
      </w:r>
      <w:proofErr w:type="gramStart"/>
      <w:r w:rsidRPr="00A07B30">
        <w:t>opened up</w:t>
      </w:r>
      <w:proofErr w:type="gramEnd"/>
      <w:r w:rsidRPr="00A07B30">
        <w:t>. This approach makes data available in near-real-time, significantly enhancing the availability and value of instrument data for applications requiring low latency. The evolving regulatory landscape and the increasing experimental authorizations reflect a collective move towards maximizing the utility of satellite networks, paving the way for innovative communication solutions that transcend traditional orbital and operational boundaries.</w:t>
      </w:r>
    </w:p>
    <w:p w14:paraId="47A521BA" w14:textId="47FD5755" w:rsidR="00AB62A9" w:rsidRPr="00A07B30" w:rsidRDefault="00AB62A9" w:rsidP="00AB62A9">
      <w:r w:rsidRPr="00A07B30">
        <w:t xml:space="preserve">Resolution </w:t>
      </w:r>
      <w:r w:rsidRPr="00A07B30">
        <w:rPr>
          <w:b/>
          <w:bCs/>
        </w:rPr>
        <w:t>249 (WRC-23)</w:t>
      </w:r>
      <w:r w:rsidRPr="00A07B30">
        <w:t xml:space="preserve"> established agenda item 1.11 for WRC-23, related to space-to-space links among non-geostationary and geostationary satellites in the frequency bands 1 518-1</w:t>
      </w:r>
      <w:r w:rsidR="008B2D1E" w:rsidRPr="00A07B30">
        <w:t> </w:t>
      </w:r>
      <w:r w:rsidRPr="00A07B30">
        <w:t>544</w:t>
      </w:r>
      <w:r w:rsidR="008B2D1E" w:rsidRPr="00A07B30">
        <w:t> </w:t>
      </w:r>
      <w:r w:rsidRPr="00A07B30">
        <w:t>MHz, 1 545-1 559 MHz, 1 610-1 645.5 MHz, 1 646.5-1 660 MHz, 1 670-1 675 MHz and 2</w:t>
      </w:r>
      <w:r w:rsidR="008B2D1E" w:rsidRPr="00A07B30">
        <w:t> </w:t>
      </w:r>
      <w:r w:rsidRPr="00A07B30">
        <w:t xml:space="preserve">483.5-2 500 </w:t>
      </w:r>
      <w:proofErr w:type="spellStart"/>
      <w:r w:rsidRPr="00A07B30">
        <w:t>MHz.</w:t>
      </w:r>
      <w:proofErr w:type="spellEnd"/>
    </w:p>
    <w:p w14:paraId="250BC58C" w14:textId="77777777" w:rsidR="00AB62A9" w:rsidRPr="00A07B30" w:rsidRDefault="00AB62A9" w:rsidP="00AB62A9">
      <w:pPr>
        <w:pStyle w:val="Heading1"/>
        <w:rPr>
          <w:bCs/>
        </w:rPr>
      </w:pPr>
      <w:r w:rsidRPr="00A07B30">
        <w:t>2</w:t>
      </w:r>
      <w:r w:rsidRPr="00A07B30">
        <w:tab/>
        <w:t xml:space="preserve">Examples of user space station missions with space-to-space links within in the frequency bands allocated to MSS </w:t>
      </w:r>
    </w:p>
    <w:p w14:paraId="4FA651B1" w14:textId="77777777" w:rsidR="00AB62A9" w:rsidRPr="00A07B30" w:rsidRDefault="00AB62A9" w:rsidP="00AB62A9">
      <w:r w:rsidRPr="00A07B30">
        <w:t xml:space="preserve">Small satellite user space stations are planned for </w:t>
      </w:r>
      <w:proofErr w:type="gramStart"/>
      <w:r w:rsidRPr="00A07B30">
        <w:t>a number of</w:t>
      </w:r>
      <w:proofErr w:type="gramEnd"/>
      <w:r w:rsidRPr="00A07B30">
        <w:t xml:space="preserve"> applications, including:</w:t>
      </w:r>
    </w:p>
    <w:p w14:paraId="3A98D83B" w14:textId="77777777" w:rsidR="00AB62A9" w:rsidRPr="00A07B30" w:rsidRDefault="00AB62A9" w:rsidP="00AB62A9">
      <w:pPr>
        <w:pStyle w:val="enumlev1"/>
      </w:pPr>
      <w:r w:rsidRPr="00A07B30">
        <w:t>–</w:t>
      </w:r>
      <w:r w:rsidRPr="00A07B30">
        <w:tab/>
        <w:t>Scientific purposes</w:t>
      </w:r>
    </w:p>
    <w:p w14:paraId="14AC1C9D" w14:textId="77777777" w:rsidR="00AB62A9" w:rsidRPr="00A07B30" w:rsidRDefault="00AB62A9" w:rsidP="00AB62A9">
      <w:pPr>
        <w:pStyle w:val="enumlev1"/>
      </w:pPr>
      <w:r w:rsidRPr="00A07B30">
        <w:t>–</w:t>
      </w:r>
      <w:r w:rsidRPr="00A07B30">
        <w:tab/>
        <w:t>Transmission of orbital information</w:t>
      </w:r>
    </w:p>
    <w:p w14:paraId="29D269F6" w14:textId="77777777" w:rsidR="00AB62A9" w:rsidRPr="00A07B30" w:rsidRDefault="00AB62A9" w:rsidP="00AB62A9">
      <w:pPr>
        <w:pStyle w:val="enumlev1"/>
      </w:pPr>
      <w:r w:rsidRPr="00A07B30">
        <w:t>–</w:t>
      </w:r>
      <w:r w:rsidRPr="00A07B30">
        <w:tab/>
        <w:t>Orbital tracking</w:t>
      </w:r>
    </w:p>
    <w:p w14:paraId="0837BB51" w14:textId="77777777" w:rsidR="00AB62A9" w:rsidRPr="00A07B30" w:rsidRDefault="00AB62A9" w:rsidP="00AB62A9">
      <w:pPr>
        <w:pStyle w:val="enumlev1"/>
      </w:pPr>
      <w:r w:rsidRPr="00A07B30">
        <w:t>–</w:t>
      </w:r>
      <w:r w:rsidRPr="00A07B30">
        <w:tab/>
        <w:t>Weather observation</w:t>
      </w:r>
    </w:p>
    <w:p w14:paraId="5D19C7B3" w14:textId="723BC98C" w:rsidR="00AB62A9" w:rsidRPr="00A07B30" w:rsidRDefault="00AB62A9" w:rsidP="00AB62A9">
      <w:pPr>
        <w:pStyle w:val="enumlev1"/>
      </w:pPr>
      <w:r w:rsidRPr="00A07B30">
        <w:t>–</w:t>
      </w:r>
      <w:r w:rsidRPr="00A07B30">
        <w:tab/>
        <w:t>Commercial</w:t>
      </w:r>
      <w:ins w:id="22" w:author="Wayne Whyte" w:date="2024-07-08T15:28:00Z">
        <w:r w:rsidR="007A3CED">
          <w:t xml:space="preserve"> </w:t>
        </w:r>
      </w:ins>
      <w:ins w:id="23" w:author="Wayne Whyte" w:date="2024-07-09T11:58:00Z">
        <w:r w:rsidR="00347914">
          <w:t>endeavours</w:t>
        </w:r>
      </w:ins>
      <w:del w:id="24" w:author="Wayne Whyte" w:date="2024-07-08T15:28:00Z">
        <w:r w:rsidRPr="00A07B30" w:rsidDel="003900E7">
          <w:delText>.</w:delText>
        </w:r>
      </w:del>
    </w:p>
    <w:p w14:paraId="410EFD7C" w14:textId="0815AA1A" w:rsidR="00AB62A9" w:rsidRPr="00A07B30" w:rsidDel="0090540B" w:rsidRDefault="00AB62A9" w:rsidP="0090540B">
      <w:pPr>
        <w:rPr>
          <w:del w:id="25" w:author="Wayne Whyte" w:date="2024-07-09T12:13:00Z"/>
        </w:rPr>
      </w:pPr>
      <w:del w:id="26" w:author="Wayne Whyte" w:date="2024-07-08T15:28:00Z">
        <w:r w:rsidRPr="00A07B30" w:rsidDel="003900E7">
          <w:delText xml:space="preserve">These applications are increasingly being deployed for a wide range of activities/missions such as scientific research, transmission of orbital information, orbital tracking, weather observation, and various commercial endeavors. </w:delText>
        </w:r>
      </w:del>
      <w:r w:rsidRPr="00A07B30">
        <w:t xml:space="preserve">These missions often involve experiments to test survivability and functionality of onboard components, such as retroreflector arrays for optical communication, </w:t>
      </w:r>
      <w:del w:id="27" w:author="Wayne Whyte" w:date="2024-07-09T12:00:00Z">
        <w:r w:rsidRPr="00A07B30" w:rsidDel="0017121B">
          <w:delText xml:space="preserve">GPS </w:delText>
        </w:r>
      </w:del>
      <w:ins w:id="28" w:author="Wayne Whyte" w:date="2024-07-09T12:00:00Z">
        <w:r w:rsidR="0017121B">
          <w:t>RNSS</w:t>
        </w:r>
        <w:r w:rsidR="0017121B" w:rsidRPr="00A07B30">
          <w:t xml:space="preserve"> </w:t>
        </w:r>
      </w:ins>
      <w:r w:rsidRPr="00A07B30">
        <w:t xml:space="preserve">receivers for precise positional information, and advanced communication suites for data transmission. Additionally, they aim to develop identification and precision tracking capabilities for enhanced space situational awareness, test propulsion systems, and validate radar technologies for weather remote sensing. </w:t>
      </w:r>
      <w:ins w:id="29" w:author="Wayne Whyte" w:date="2024-07-09T12:11:00Z">
        <w:r w:rsidR="00381F5F">
          <w:t xml:space="preserve">Missions </w:t>
        </w:r>
      </w:ins>
      <w:ins w:id="30" w:author="Wayne Whyte" w:date="2024-07-09T12:08:00Z">
        <w:r w:rsidR="00FB065D">
          <w:t>often use</w:t>
        </w:r>
      </w:ins>
      <w:ins w:id="31" w:author="Wayne Whyte" w:date="2024-07-09T12:11:00Z">
        <w:r w:rsidR="00646EA5">
          <w:t xml:space="preserve"> </w:t>
        </w:r>
        <w:proofErr w:type="spellStart"/>
        <w:r w:rsidR="00646EA5">
          <w:t>cubesats</w:t>
        </w:r>
      </w:ins>
      <w:proofErr w:type="spellEnd"/>
      <w:ins w:id="32" w:author="Wayne Whyte" w:date="2024-07-09T12:08:00Z">
        <w:r w:rsidR="00FB065D">
          <w:t xml:space="preserve"> </w:t>
        </w:r>
        <w:r w:rsidR="00AA5A13">
          <w:t xml:space="preserve">for such </w:t>
        </w:r>
      </w:ins>
      <w:ins w:id="33" w:author="Wayne Whyte" w:date="2024-07-09T12:11:00Z">
        <w:r w:rsidR="00381F5F">
          <w:t>applications</w:t>
        </w:r>
      </w:ins>
      <w:ins w:id="34" w:author="Wayne Whyte" w:date="2024-07-09T12:08:00Z">
        <w:r w:rsidR="00AA5A13">
          <w:t xml:space="preserve">. </w:t>
        </w:r>
      </w:ins>
      <w:r w:rsidRPr="00A07B30">
        <w:t>The use of MSS systems</w:t>
      </w:r>
      <w:ins w:id="35" w:author="Wayne Whyte" w:date="2024-07-09T12:36:00Z">
        <w:r w:rsidR="00293EB4">
          <w:t>,</w:t>
        </w:r>
      </w:ins>
      <w:r w:rsidRPr="00A07B30">
        <w:t xml:space="preserve"> </w:t>
      </w:r>
      <w:ins w:id="36" w:author="Wayne Whyte" w:date="2024-07-09T12:13:00Z">
        <w:r w:rsidR="002E0263">
          <w:t xml:space="preserve">relying on No. </w:t>
        </w:r>
        <w:r w:rsidR="002E0263" w:rsidRPr="002E0263">
          <w:rPr>
            <w:b/>
            <w:bCs/>
            <w:rPrChange w:id="37" w:author="Wayne Whyte" w:date="2024-07-09T12:13:00Z">
              <w:rPr/>
            </w:rPrChange>
          </w:rPr>
          <w:t>4.4</w:t>
        </w:r>
      </w:ins>
      <w:ins w:id="38" w:author="Wayne Whyte" w:date="2024-07-09T12:12:00Z">
        <w:r w:rsidR="002B1F86">
          <w:t xml:space="preserve"> </w:t>
        </w:r>
      </w:ins>
      <w:ins w:id="39" w:author="Wayne Whyte" w:date="2024-07-09T12:33:00Z">
        <w:r w:rsidR="005D27FD">
          <w:t>of the Radio Regulations</w:t>
        </w:r>
      </w:ins>
      <w:ins w:id="40" w:author="Wayne Whyte" w:date="2024-07-09T12:36:00Z">
        <w:r w:rsidR="00293EB4">
          <w:t>,</w:t>
        </w:r>
      </w:ins>
      <w:ins w:id="41" w:author="Wayne Whyte" w:date="2024-07-09T12:33:00Z">
        <w:r w:rsidR="005D27FD">
          <w:t xml:space="preserve"> </w:t>
        </w:r>
      </w:ins>
      <w:r w:rsidRPr="00A07B30">
        <w:t>is a common thread among these missions, enabling continuous contact with ground stations, supporting command and control operations, and facilitating low-latency, low-data rate communications.</w:t>
      </w:r>
    </w:p>
    <w:p w14:paraId="771F679E" w14:textId="02367EBF" w:rsidR="00AB62A9" w:rsidRPr="004D7D0C" w:rsidRDefault="00AB62A9">
      <w:pPr>
        <w:pPrChange w:id="42" w:author="Wayne Whyte" w:date="2024-07-09T12:13:00Z">
          <w:pPr>
            <w:pStyle w:val="Heading2"/>
          </w:pPr>
        </w:pPrChange>
      </w:pPr>
      <w:del w:id="43" w:author="Wayne Whyte" w:date="2024-07-09T12:13:00Z">
        <w:r w:rsidRPr="00A07B30" w:rsidDel="0090540B">
          <w:delText>2.1</w:delText>
        </w:r>
        <w:r w:rsidRPr="00A07B30" w:rsidDel="0090540B">
          <w:tab/>
          <w:delText xml:space="preserve">Small LEO satellites </w:delText>
        </w:r>
        <w:r w:rsidR="008B2D1E" w:rsidRPr="00A07B30" w:rsidDel="0090540B">
          <w:br/>
        </w:r>
        <w:r w:rsidRPr="00A07B30" w:rsidDel="0090540B">
          <w:rPr>
            <w:i/>
            <w:iCs/>
          </w:rPr>
          <w:delText xml:space="preserve">[Editor’s Note:  </w:delText>
        </w:r>
        <w:r w:rsidRPr="001A0D72" w:rsidDel="0090540B">
          <w:rPr>
            <w:i/>
            <w:iCs/>
            <w:highlight w:val="yellow"/>
          </w:rPr>
          <w:delText>Consider consolidation with broader Section 2 text</w:delText>
        </w:r>
        <w:r w:rsidRPr="00A07B30" w:rsidDel="0090540B">
          <w:rPr>
            <w:i/>
            <w:iCs/>
          </w:rPr>
          <w:delText>]</w:delText>
        </w:r>
      </w:del>
    </w:p>
    <w:p w14:paraId="0AD715FB" w14:textId="2056800B" w:rsidR="00AB62A9" w:rsidRPr="00A07B30" w:rsidDel="00C05C91" w:rsidRDefault="00AB62A9" w:rsidP="00AB62A9">
      <w:pPr>
        <w:rPr>
          <w:del w:id="44" w:author="Wayne Whyte" w:date="2024-07-09T12:16:00Z"/>
        </w:rPr>
      </w:pPr>
      <w:r w:rsidRPr="00A07B30">
        <w:t xml:space="preserve">In addition to </w:t>
      </w:r>
      <w:proofErr w:type="spellStart"/>
      <w:r w:rsidRPr="00A07B30">
        <w:t>cubesats</w:t>
      </w:r>
      <w:proofErr w:type="spellEnd"/>
      <w:r w:rsidRPr="00A07B30">
        <w:t xml:space="preserve">, other LEO satellites </w:t>
      </w:r>
      <w:ins w:id="45" w:author="Wayne Whyte" w:date="2024-07-09T12:15:00Z">
        <w:r w:rsidR="006D0C09">
          <w:t xml:space="preserve">could </w:t>
        </w:r>
      </w:ins>
      <w:r w:rsidRPr="00A07B30">
        <w:t>make use of space-to-space links in the MSS to provide a communications link between spacecraft and ground.</w:t>
      </w:r>
      <w:ins w:id="46" w:author="Wayne Whyte" w:date="2024-07-09T12:16:00Z">
        <w:r w:rsidR="00C05C91">
          <w:t xml:space="preserve"> </w:t>
        </w:r>
      </w:ins>
    </w:p>
    <w:p w14:paraId="78730224" w14:textId="399FDA06" w:rsidR="00AB62A9" w:rsidRPr="00A07B30" w:rsidRDefault="00AB62A9" w:rsidP="00C05C91">
      <w:del w:id="47" w:author="Wayne Whyte" w:date="2024-07-09T12:16:00Z">
        <w:r w:rsidRPr="00A07B30" w:rsidDel="00C05C91">
          <w:delText>As an example, t</w:delText>
        </w:r>
      </w:del>
      <w:ins w:id="48" w:author="Wayne Whyte" w:date="2024-07-09T12:16:00Z">
        <w:r w:rsidR="00C05C91">
          <w:t>T</w:t>
        </w:r>
      </w:ins>
      <w:r w:rsidRPr="00A07B30">
        <w:t>his application could be of particular interest to operators of scientific, weather forecasting, earth observation and imaging missions which have a requirement to transmit the data collected by the payload sensors from space to ground. There is sometimes a requirement for the data to be transferred within minutes of acquisition which can be accomplished due to the near global coverage provided by some MSS systems. Space-to-space links could also be used to provide mission control for the spacecraft.</w:t>
      </w:r>
    </w:p>
    <w:p w14:paraId="6F26159D" w14:textId="12C5A4F3" w:rsidR="00AB62A9" w:rsidRPr="00A07B30" w:rsidDel="00E2564E" w:rsidRDefault="00AB62A9" w:rsidP="00AB62A9">
      <w:pPr>
        <w:pStyle w:val="Heading1"/>
        <w:rPr>
          <w:del w:id="49" w:author="Wayne Whyte" w:date="2024-07-09T12:20:00Z"/>
        </w:rPr>
      </w:pPr>
      <w:del w:id="50" w:author="Wayne Whyte" w:date="2024-07-09T12:20:00Z">
        <w:r w:rsidRPr="00A07B30" w:rsidDel="00E2564E">
          <w:delText>3</w:delText>
        </w:r>
        <w:r w:rsidRPr="00A07B30" w:rsidDel="00E2564E">
          <w:tab/>
          <w:delText xml:space="preserve"> Use of space-to-space links in MSS allocations</w:delText>
        </w:r>
      </w:del>
    </w:p>
    <w:p w14:paraId="23180FAA" w14:textId="1D1B1B31" w:rsidR="00AB62A9" w:rsidRPr="00A07B30" w:rsidDel="00E2564E" w:rsidRDefault="00AB62A9" w:rsidP="00AB62A9">
      <w:pPr>
        <w:rPr>
          <w:del w:id="51" w:author="Wayne Whyte" w:date="2024-07-09T12:20:00Z"/>
          <w:i/>
          <w:iCs/>
        </w:rPr>
      </w:pPr>
      <w:del w:id="52" w:author="Wayne Whyte" w:date="2024-07-09T12:20:00Z">
        <w:r w:rsidRPr="00A07B30" w:rsidDel="00E2564E">
          <w:rPr>
            <w:i/>
            <w:iCs/>
          </w:rPr>
          <w:delText xml:space="preserve">[Editor’s Note: </w:delText>
        </w:r>
        <w:r w:rsidRPr="001A0D72" w:rsidDel="00E2564E">
          <w:rPr>
            <w:i/>
            <w:iCs/>
            <w:highlight w:val="yellow"/>
          </w:rPr>
          <w:delText>This could be consolidated further, and perhaps combined with Section 2. The issue of use under No. 4.4 as reported to WRC-23 was inconclusive. Consequently, this reference would be modified at a later stage.</w:delText>
        </w:r>
        <w:r w:rsidRPr="00A07B30" w:rsidDel="00E2564E">
          <w:rPr>
            <w:i/>
            <w:iCs/>
          </w:rPr>
          <w:delText>]</w:delText>
        </w:r>
      </w:del>
    </w:p>
    <w:p w14:paraId="6D1DA853" w14:textId="0F5B38E0" w:rsidR="00AB62A9" w:rsidRPr="00A07B30" w:rsidDel="00E2564E" w:rsidRDefault="00AB62A9" w:rsidP="00E2564E">
      <w:pPr>
        <w:rPr>
          <w:del w:id="53" w:author="Wayne Whyte" w:date="2024-07-09T12:21:00Z"/>
        </w:rPr>
      </w:pPr>
      <w:del w:id="54" w:author="Wayne Whyte" w:date="2024-07-09T12:20:00Z">
        <w:r w:rsidRPr="00A07B30" w:rsidDel="00E2564E">
          <w:delText>[</w:delText>
        </w:r>
      </w:del>
      <w:r w:rsidRPr="00A07B30">
        <w:t xml:space="preserve">In the current Radio Regulations, MSS allocations in 1 – 3 GHz do not include a space-to-space directional indicator. As a consequence, such operations may be conducted only on a non-interference basis, relying on </w:t>
      </w:r>
      <w:r w:rsidRPr="00A07B30">
        <w:rPr>
          <w:bCs/>
        </w:rPr>
        <w:t>No.</w:t>
      </w:r>
      <w:r w:rsidRPr="00A07B30">
        <w:rPr>
          <w:b/>
        </w:rPr>
        <w:t> </w:t>
      </w:r>
      <w:r w:rsidRPr="00A07B30">
        <w:rPr>
          <w:b/>
          <w:bCs/>
        </w:rPr>
        <w:t>4.4</w:t>
      </w:r>
      <w:r w:rsidRPr="00A07B30">
        <w:t xml:space="preserve"> of the Radio Regulations. </w:t>
      </w:r>
      <w:del w:id="55" w:author="Wayne Whyte" w:date="2024-07-09T12:21:00Z">
        <w:r w:rsidRPr="00A07B30" w:rsidDel="00E2564E">
          <w:delText xml:space="preserve">Given the rapidly expanding interest in space-to-space operations in these frequency bands, it is now desirable to consider modifying the Radio Regulations to include a space-to-space directional indicator in the MSS allocations instead of relying on </w:delText>
        </w:r>
        <w:r w:rsidRPr="00A07B30" w:rsidDel="00E2564E">
          <w:rPr>
            <w:bCs/>
          </w:rPr>
          <w:delText>No.</w:delText>
        </w:r>
        <w:r w:rsidRPr="00A07B30" w:rsidDel="00E2564E">
          <w:rPr>
            <w:b/>
          </w:rPr>
          <w:delText xml:space="preserve"> </w:delText>
        </w:r>
        <w:r w:rsidRPr="00A07B30" w:rsidDel="00E2564E">
          <w:rPr>
            <w:b/>
            <w:bCs/>
          </w:rPr>
          <w:delText>4.4.</w:delText>
        </w:r>
        <w:r w:rsidRPr="00A07B30" w:rsidDel="00E2564E">
          <w:delText xml:space="preserve"> Hence, WRC-27 agenda item 1.11 was adopted to study the issues associated with this and take appropriate action.]</w:delText>
        </w:r>
      </w:del>
    </w:p>
    <w:p w14:paraId="25CF6181" w14:textId="13531F0E" w:rsidR="00AB62A9" w:rsidRPr="00A07B30" w:rsidRDefault="00AB62A9" w:rsidP="00E2564E">
      <w:del w:id="56" w:author="Wayne Whyte" w:date="2024-07-09T12:21:00Z">
        <w:r w:rsidRPr="00A07B30" w:rsidDel="00E2564E">
          <w:delText xml:space="preserve">However, </w:delText>
        </w:r>
      </w:del>
      <w:r w:rsidR="008B2D1E" w:rsidRPr="00A07B30">
        <w:t xml:space="preserve">RR </w:t>
      </w:r>
      <w:r w:rsidRPr="00A07B30">
        <w:t xml:space="preserve">No. </w:t>
      </w:r>
      <w:r w:rsidRPr="00A07B30">
        <w:rPr>
          <w:b/>
          <w:bCs/>
        </w:rPr>
        <w:t>1.25</w:t>
      </w:r>
      <w:ins w:id="57" w:author="Wayne Whyte" w:date="2024-07-09T12:21:00Z">
        <w:r w:rsidR="00751A5E" w:rsidRPr="00751A5E">
          <w:rPr>
            <w:rPrChange w:id="58" w:author="Wayne Whyte" w:date="2024-07-09T12:21:00Z">
              <w:rPr>
                <w:b/>
                <w:bCs/>
              </w:rPr>
            </w:rPrChange>
          </w:rPr>
          <w:t>, however,</w:t>
        </w:r>
      </w:ins>
      <w:r w:rsidRPr="00751A5E">
        <w:t xml:space="preserve"> </w:t>
      </w:r>
      <w:r w:rsidRPr="00A07B30">
        <w:t xml:space="preserve">explicitly acknowledges the inclusion of space-to-space communications within the mobile-satellite service (MSS), stating that the service may involve communication “between space stations used by this service.” This provision indicates that space-to-space links, when operated within an MSS allocation, are permissible under the current regulatory structure, potentially without the need for additional allocations or specific regulatory provisions for space-to-space operations beyond the addition of a space-to-space direction indicator. </w:t>
      </w:r>
    </w:p>
    <w:p w14:paraId="1FDC5454" w14:textId="083E2483" w:rsidR="00AB62A9" w:rsidRPr="00A07B30" w:rsidDel="00662B81" w:rsidRDefault="00AB62A9" w:rsidP="00AB62A9">
      <w:pPr>
        <w:rPr>
          <w:del w:id="59" w:author="Wayne Whyte" w:date="2024-07-09T12:32:00Z"/>
          <w:lang w:eastAsia="zh-CN"/>
        </w:rPr>
      </w:pPr>
      <w:del w:id="60" w:author="Wayne Whyte" w:date="2024-07-09T12:32:00Z">
        <w:r w:rsidRPr="00A07B30" w:rsidDel="00662B81">
          <w:delText>[</w:delText>
        </w:r>
        <w:r w:rsidRPr="00A07B30" w:rsidDel="00662B81">
          <w:rPr>
            <w:lang w:eastAsia="zh-CN"/>
          </w:rPr>
          <w:delText xml:space="preserve">In his </w:delText>
        </w:r>
        <w:r w:rsidR="00203FB1" w:rsidDel="00662B81">
          <w:fldChar w:fldCharType="begin"/>
        </w:r>
        <w:r w:rsidR="00203FB1" w:rsidDel="00662B81">
          <w:delInstrText>HYPERLINK "https://www.itu.int/md/R16-WRC19-C-0004/en"</w:delInstrText>
        </w:r>
        <w:r w:rsidR="00203FB1" w:rsidDel="00662B81">
          <w:fldChar w:fldCharType="separate"/>
        </w:r>
        <w:r w:rsidRPr="00A07B30" w:rsidDel="00662B81">
          <w:rPr>
            <w:rStyle w:val="Hyperlink"/>
            <w:szCs w:val="24"/>
            <w:lang w:eastAsia="zh-CN"/>
          </w:rPr>
          <w:delText>Report to WRC-19</w:delText>
        </w:r>
        <w:r w:rsidR="00203FB1" w:rsidDel="00662B81">
          <w:rPr>
            <w:rStyle w:val="Hyperlink"/>
            <w:szCs w:val="24"/>
            <w:lang w:eastAsia="zh-CN"/>
          </w:rPr>
          <w:fldChar w:fldCharType="end"/>
        </w:r>
        <w:r w:rsidRPr="00A07B30" w:rsidDel="00662B81">
          <w:rPr>
            <w:lang w:eastAsia="zh-CN"/>
          </w:rPr>
          <w:delText xml:space="preserve"> (</w:delText>
        </w:r>
        <w:r w:rsidRPr="00A07B30" w:rsidDel="00662B81">
          <w:rPr>
            <w:i/>
            <w:iCs/>
            <w:lang w:eastAsia="zh-CN"/>
          </w:rPr>
          <w:delText>Addendum 2 to Document 4 of WRC-19, see section 3.1.3.2</w:delText>
        </w:r>
        <w:r w:rsidRPr="00A07B30" w:rsidDel="00662B81">
          <w:rPr>
            <w:lang w:eastAsia="zh-CN"/>
          </w:rPr>
          <w:delText xml:space="preserve">) on the activities of the ITU Radiocommunication Sector, the Director of the Radiocommunications Bureau highlighted </w:delText>
        </w:r>
        <w:r w:rsidRPr="00A07B30" w:rsidDel="00662B81">
          <w:rPr>
            <w:color w:val="0D0D0D"/>
            <w:shd w:val="clear" w:color="auto" w:fill="FFFFFF"/>
          </w:rPr>
          <w:delText>increased filings</w:delText>
        </w:r>
        <w:r w:rsidRPr="00A07B30" w:rsidDel="00662B81">
          <w:rPr>
            <w:rStyle w:val="FootnoteReference"/>
            <w:color w:val="0D0D0D"/>
            <w:sz w:val="24"/>
            <w:szCs w:val="24"/>
            <w:shd w:val="clear" w:color="auto" w:fill="FFFFFF"/>
          </w:rPr>
          <w:footnoteReference w:id="3"/>
        </w:r>
        <w:r w:rsidRPr="00A07B30" w:rsidDel="00662B81">
          <w:rPr>
            <w:color w:val="0D0D0D"/>
            <w:shd w:val="clear" w:color="auto" w:fill="FFFFFF"/>
          </w:rPr>
          <w:delText xml:space="preserve"> for satellite network operations, including those for inter-satellite services in traditionally single-direction frequency bands. This information in relation with such technology trends underpin the requirement for an updated regulatory framework that adequately reflects the dynamic nature of satellite operations, beyond the historical application of </w:delText>
        </w:r>
        <w:r w:rsidRPr="00A07B30" w:rsidDel="00662B81">
          <w:delText xml:space="preserve">RR </w:delText>
        </w:r>
        <w:r w:rsidRPr="00A07B30" w:rsidDel="00662B81">
          <w:rPr>
            <w:color w:val="0D0D0D"/>
            <w:shd w:val="clear" w:color="auto" w:fill="FFFFFF"/>
          </w:rPr>
          <w:delText xml:space="preserve">provisions such as No. </w:delText>
        </w:r>
        <w:r w:rsidRPr="00A07B30" w:rsidDel="00662B81">
          <w:rPr>
            <w:b/>
            <w:bCs/>
            <w:color w:val="0D0D0D"/>
            <w:shd w:val="clear" w:color="auto" w:fill="FFFFFF"/>
          </w:rPr>
          <w:delText>4.4</w:delText>
        </w:r>
        <w:r w:rsidRPr="00A07B30" w:rsidDel="00662B81">
          <w:rPr>
            <w:color w:val="0D0D0D"/>
            <w:shd w:val="clear" w:color="auto" w:fill="FFFFFF"/>
          </w:rPr>
          <w:delText xml:space="preserve">.] </w:delText>
        </w:r>
      </w:del>
    </w:p>
    <w:p w14:paraId="629BD269" w14:textId="7A3766E9" w:rsidR="00AB62A9" w:rsidRPr="00A07B30" w:rsidDel="00662B81" w:rsidRDefault="00AB62A9" w:rsidP="00AB62A9">
      <w:pPr>
        <w:rPr>
          <w:del w:id="63" w:author="Wayne Whyte" w:date="2024-07-09T12:32:00Z"/>
          <w:szCs w:val="24"/>
        </w:rPr>
      </w:pPr>
      <w:del w:id="64" w:author="Wayne Whyte" w:date="2024-07-09T12:32:00Z">
        <w:r w:rsidRPr="00A07B30" w:rsidDel="00662B81">
          <w:rPr>
            <w:szCs w:val="24"/>
          </w:rPr>
          <w:delText>Reports, such as the Director’s Report mentioned above, highlight an increase in filings for inter-satellite services in frequency bands traditionally allocated for specific satellite transmission directions. This trend signals a critical demand for an evolved regulatory structure that is reflective of and responsive to the dynamic nature of space operations.</w:delText>
        </w:r>
      </w:del>
    </w:p>
    <w:p w14:paraId="0EE3F352" w14:textId="201540B6" w:rsidR="00AB62A9" w:rsidRPr="00A07B30" w:rsidRDefault="00AB62A9" w:rsidP="00AB62A9">
      <w:r w:rsidRPr="00A07B30">
        <w:t>The absence of a transmission direction indicator in the Table of Allocations raises concerns about the operation of space-to-space links in MSS allocations, particularly in the context of maintaining compatibility with the established Earth-to-space and space-to-Earth transmission directions defined in the ITU Radio Regulations. The unique situation in the frequency band 1</w:t>
      </w:r>
      <w:r w:rsidR="008B2D1E" w:rsidRPr="00A07B30">
        <w:t> </w:t>
      </w:r>
      <w:r w:rsidRPr="00A07B30">
        <w:t>613.8-1</w:t>
      </w:r>
      <w:r w:rsidR="008B2D1E" w:rsidRPr="00A07B30">
        <w:t> </w:t>
      </w:r>
      <w:r w:rsidRPr="00A07B30">
        <w:t xml:space="preserve">626.5 MHz, which accommodates both uplink and downlink directions, underscores the need for clarity in regulatory provisions regarding the directionality of space-to-space transmissions. </w:t>
      </w:r>
    </w:p>
    <w:p w14:paraId="59FA36DA" w14:textId="77777777" w:rsidR="00AB62A9" w:rsidRPr="00A07B30" w:rsidRDefault="00AB62A9" w:rsidP="00AB62A9">
      <w:r w:rsidRPr="00A07B30">
        <w:t xml:space="preserve">While RR No. </w:t>
      </w:r>
      <w:r w:rsidRPr="00A07B30">
        <w:rPr>
          <w:b/>
          <w:bCs/>
        </w:rPr>
        <w:t>1.25</w:t>
      </w:r>
      <w:r w:rsidRPr="00A07B30">
        <w:t xml:space="preserve"> provides a foundational basis for the development and operation of space-to-space links within MSS allocations, the practical implementation of such links may necessitate the amendment of the ITU Radio Regulations at WRC-27.</w:t>
      </w:r>
    </w:p>
    <w:p w14:paraId="6F172D86" w14:textId="0CD15088" w:rsidR="00AB62A9" w:rsidRPr="00A07B30" w:rsidRDefault="00AB62A9" w:rsidP="00AB62A9">
      <w:pPr>
        <w:pStyle w:val="Heading1"/>
      </w:pPr>
      <w:del w:id="65" w:author="Wayne Whyte" w:date="2024-07-09T12:47:00Z">
        <w:r w:rsidRPr="00A07B30" w:rsidDel="00D250F4">
          <w:delText>4</w:delText>
        </w:r>
      </w:del>
      <w:ins w:id="66" w:author="Wayne Whyte" w:date="2024-07-09T12:47:00Z">
        <w:r w:rsidR="00D250F4">
          <w:t>3</w:t>
        </w:r>
      </w:ins>
      <w:r w:rsidRPr="00A07B30">
        <w:tab/>
      </w:r>
      <w:ins w:id="67" w:author="Wayne Whyte" w:date="2024-07-09T12:47:00Z">
        <w:r w:rsidR="00D250F4" w:rsidRPr="002F1C8C">
          <w:t>Satellite-to-satellite technical characteristics and operational parameters</w:t>
        </w:r>
      </w:ins>
      <w:del w:id="68" w:author="Wayne Whyte" w:date="2024-07-09T12:47:00Z">
        <w:r w:rsidRPr="00A07B30" w:rsidDel="00D250F4">
          <w:delText>Example System Characteristics</w:delText>
        </w:r>
      </w:del>
      <w:ins w:id="69" w:author="Wayne Whyte" w:date="2024-07-09T12:47:00Z">
        <w:r w:rsidR="00D250F4">
          <w:t xml:space="preserve"> </w:t>
        </w:r>
      </w:ins>
    </w:p>
    <w:p w14:paraId="673A4FD5" w14:textId="77777777" w:rsidR="00AB62A9" w:rsidRPr="00A07B30" w:rsidRDefault="00AB62A9" w:rsidP="00AB62A9">
      <w:pPr>
        <w:rPr>
          <w:i/>
          <w:iCs/>
        </w:rPr>
      </w:pPr>
      <w:r w:rsidRPr="00A07B30">
        <w:rPr>
          <w:i/>
          <w:iCs/>
        </w:rPr>
        <w:t>[Editor’s Note: Membership is invited to provide other example characteristics, if any.]</w:t>
      </w:r>
    </w:p>
    <w:p w14:paraId="43159CC8" w14:textId="77777777" w:rsidR="00AB62A9" w:rsidRPr="00A07B30" w:rsidRDefault="00AB62A9" w:rsidP="00AB62A9">
      <w:r w:rsidRPr="00A07B30">
        <w:t>System Characteristics [and regulatory considerations] for studies are given below. Qualitative descriptions of service provider systems are given in Annex A.</w:t>
      </w:r>
    </w:p>
    <w:p w14:paraId="2F2C8EE8" w14:textId="78F1099C" w:rsidR="00AB62A9" w:rsidRPr="00A07B30" w:rsidRDefault="00AB62A9" w:rsidP="00AB62A9">
      <w:pPr>
        <w:pStyle w:val="Heading2"/>
      </w:pPr>
      <w:del w:id="70" w:author="Wayne Whyte" w:date="2024-07-09T12:47:00Z">
        <w:r w:rsidRPr="00A07B30" w:rsidDel="00D250F4">
          <w:delText>4</w:delText>
        </w:r>
      </w:del>
      <w:ins w:id="71" w:author="Wayne Whyte" w:date="2024-07-09T12:47:00Z">
        <w:r w:rsidR="00D250F4">
          <w:t>3</w:t>
        </w:r>
      </w:ins>
      <w:r w:rsidRPr="00A07B30">
        <w:t xml:space="preserve">.1 </w:t>
      </w:r>
      <w:r w:rsidRPr="00A07B30">
        <w:tab/>
        <w:t>GSO</w:t>
      </w:r>
    </w:p>
    <w:p w14:paraId="5B73237C" w14:textId="5878FBB5" w:rsidR="00AB62A9" w:rsidRPr="00A07B30" w:rsidRDefault="00AB62A9" w:rsidP="00AB62A9">
      <w:pPr>
        <w:pStyle w:val="Heading3"/>
      </w:pPr>
      <w:del w:id="72" w:author="Wayne Whyte" w:date="2024-07-09T12:48:00Z">
        <w:r w:rsidRPr="00A07B30" w:rsidDel="00D250F4">
          <w:delText>4</w:delText>
        </w:r>
      </w:del>
      <w:ins w:id="73" w:author="Wayne Whyte" w:date="2024-07-09T12:48:00Z">
        <w:r w:rsidR="00D250F4">
          <w:t>3</w:t>
        </w:r>
      </w:ins>
      <w:r w:rsidRPr="00A07B30">
        <w:t xml:space="preserve">.1.1 </w:t>
      </w:r>
      <w:r w:rsidRPr="00A07B30">
        <w:tab/>
        <w:t>GSO MSS Service Providers</w:t>
      </w:r>
    </w:p>
    <w:p w14:paraId="6B2537A4" w14:textId="3024B191" w:rsidR="00AB62A9" w:rsidRPr="00A07B30" w:rsidRDefault="00AB62A9" w:rsidP="008B2D1E">
      <w:pPr>
        <w:pStyle w:val="Heading4"/>
      </w:pPr>
      <w:del w:id="74" w:author="Wayne Whyte" w:date="2024-07-09T12:48:00Z">
        <w:r w:rsidRPr="00A07B30" w:rsidDel="00D250F4">
          <w:delText>4</w:delText>
        </w:r>
      </w:del>
      <w:ins w:id="75" w:author="Wayne Whyte" w:date="2024-07-09T12:48:00Z">
        <w:r w:rsidR="00D250F4">
          <w:t>3</w:t>
        </w:r>
      </w:ins>
      <w:r w:rsidRPr="00A07B30">
        <w:t>.1.1.1</w:t>
      </w:r>
      <w:r w:rsidRPr="00A07B30">
        <w:tab/>
        <w:t>Characteristics in the frequency bands 1 518-1 559 MHz, 1 626.5-1 660 and 1 670</w:t>
      </w:r>
      <w:r w:rsidRPr="00A07B30">
        <w:noBreakHyphen/>
        <w:t>1 675 MHz</w:t>
      </w:r>
    </w:p>
    <w:p w14:paraId="0DD4887D" w14:textId="77777777" w:rsidR="00AB62A9" w:rsidRPr="00A07B30" w:rsidRDefault="00AB62A9" w:rsidP="00AB62A9">
      <w:r w:rsidRPr="00A07B30">
        <w:t xml:space="preserve">Portions of these frequency bands are shared among GSO MSS operators and generally inter-operator coordination issues are managed through regular multi-lateral coordination meetings, through a process agreed among the relevant Administrations. The frequencies available to any </w:t>
      </w:r>
      <w:proofErr w:type="gramStart"/>
      <w:r w:rsidRPr="00A07B30">
        <w:t>particular operator</w:t>
      </w:r>
      <w:proofErr w:type="gramEnd"/>
      <w:r w:rsidRPr="00A07B30">
        <w:t xml:space="preserve"> are defined for different geographic areas and hence the LEO spacecraft terminal may have to switch frequencies during the orbit or utilize a single frequency available globally.  </w:t>
      </w:r>
    </w:p>
    <w:p w14:paraId="2D84EB45" w14:textId="77777777" w:rsidR="00AB62A9" w:rsidRPr="00A07B30" w:rsidRDefault="00AB62A9" w:rsidP="00AB62A9">
      <w:r w:rsidRPr="00A07B30">
        <w:t>Any potential changes to the Radio Regulations in these bands should be based on operation of LEO spacecraft with GSO MSS networks and should ensure that harmful interference is not caused to other GSO MSS networks.</w:t>
      </w:r>
    </w:p>
    <w:p w14:paraId="5F4270F5" w14:textId="77777777" w:rsidR="00AB62A9" w:rsidRPr="00A07B30" w:rsidRDefault="00AB62A9" w:rsidP="00AB62A9">
      <w:r w:rsidRPr="00A07B30">
        <w:t xml:space="preserve">Regarding the uplink bands, 1 626.5-1 660 MHz and 1 670-1 675 MHz, some parts of these bands are shared with the </w:t>
      </w:r>
      <w:proofErr w:type="spellStart"/>
      <w:r w:rsidRPr="00A07B30">
        <w:t>MetAids</w:t>
      </w:r>
      <w:proofErr w:type="spellEnd"/>
      <w:r w:rsidRPr="00A07B30">
        <w:t>, the fixed service, the mobile service, and the meteorological</w:t>
      </w:r>
      <w:r w:rsidRPr="00A07B30">
        <w:noBreakHyphen/>
        <w:t xml:space="preserve">satellite service. In general, the operation of terminals on board a LEO spacecraft transmitting towards a GSO MSS satellite represents a benign sharing situation. Therefore, no significant interference issues to other services are anticipated. </w:t>
      </w:r>
    </w:p>
    <w:p w14:paraId="12F45E5E" w14:textId="238F9F2F" w:rsidR="00AB62A9" w:rsidRPr="00A07B30" w:rsidRDefault="00AB62A9" w:rsidP="00AB62A9">
      <w:r w:rsidRPr="00A07B30">
        <w:t xml:space="preserve">It is also noted that whilst WRC-27 agenda item 1.11 excludes the band portions shared with </w:t>
      </w:r>
      <w:r w:rsidR="008B2D1E" w:rsidRPr="00A07B30">
        <w:t>radio astronomy</w:t>
      </w:r>
      <w:r w:rsidRPr="00A07B30">
        <w:t xml:space="preserve"> </w:t>
      </w:r>
      <w:r w:rsidRPr="00A07B30">
        <w:rPr>
          <w:i/>
          <w:iCs/>
        </w:rPr>
        <w:t>resolves</w:t>
      </w:r>
      <w:r w:rsidRPr="00A07B30">
        <w:t xml:space="preserve"> 3 of Resolution </w:t>
      </w:r>
      <w:r w:rsidRPr="00A07B30">
        <w:rPr>
          <w:b/>
          <w:bCs/>
        </w:rPr>
        <w:t>249 (WRC-23)</w:t>
      </w:r>
      <w:r w:rsidRPr="00A07B30">
        <w:t xml:space="preserve"> highlights the need for compatibility studies with primary services allocated in adjacent bands, including </w:t>
      </w:r>
      <w:r w:rsidR="008B2D1E" w:rsidRPr="00A07B30">
        <w:t>radio astronomy</w:t>
      </w:r>
      <w:r w:rsidRPr="00A07B30">
        <w:t>. Therefore, these studies need to be addressed.</w:t>
      </w:r>
    </w:p>
    <w:p w14:paraId="43D4FD30" w14:textId="1F602D67" w:rsidR="00AB62A9" w:rsidRPr="00A07B30" w:rsidRDefault="00AB62A9" w:rsidP="00AB62A9">
      <w:pPr>
        <w:spacing w:after="120"/>
      </w:pPr>
      <w:r w:rsidRPr="00A07B30">
        <w:t xml:space="preserve">For any sharing and protection studies for the coexistence of existing GSO MSS services with any new MSS space links allocations, the following GSO MSS characteristics for different terminals can be used. These are based on the characteristics found in </w:t>
      </w:r>
      <w:r w:rsidR="008B2D1E" w:rsidRPr="00A07B30">
        <w:t xml:space="preserve">ITU-R </w:t>
      </w:r>
      <w:r w:rsidRPr="00A07B30">
        <w:t>M.1184 but updated for modern GSO MSS operations: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849"/>
        <w:gridCol w:w="851"/>
        <w:gridCol w:w="992"/>
        <w:gridCol w:w="990"/>
        <w:gridCol w:w="994"/>
        <w:gridCol w:w="994"/>
        <w:gridCol w:w="992"/>
        <w:gridCol w:w="849"/>
        <w:gridCol w:w="994"/>
      </w:tblGrid>
      <w:tr w:rsidR="00AB62A9" w:rsidRPr="00A07B30" w14:paraId="2972F175" w14:textId="77777777" w:rsidTr="00F51488">
        <w:trPr>
          <w:cantSplit/>
          <w:trHeight w:val="363"/>
          <w:tblHeader/>
        </w:trPr>
        <w:tc>
          <w:tcPr>
            <w:tcW w:w="712" w:type="pct"/>
            <w:vMerge w:val="restart"/>
          </w:tcPr>
          <w:p w14:paraId="5D01E763" w14:textId="77777777" w:rsidR="00AB62A9" w:rsidRPr="00A07B30" w:rsidRDefault="00AB62A9" w:rsidP="00F51488">
            <w:pPr>
              <w:pStyle w:val="Tablehead"/>
            </w:pPr>
          </w:p>
        </w:tc>
        <w:tc>
          <w:tcPr>
            <w:tcW w:w="428" w:type="pct"/>
            <w:vMerge w:val="restart"/>
            <w:vAlign w:val="center"/>
          </w:tcPr>
          <w:p w14:paraId="2D16AFB6" w14:textId="77777777" w:rsidR="00AB62A9" w:rsidRPr="00A07B30" w:rsidRDefault="00AB62A9" w:rsidP="00F51488">
            <w:pPr>
              <w:pStyle w:val="Tablehead"/>
            </w:pPr>
            <w:r w:rsidRPr="00A07B30">
              <w:t>IDP</w:t>
            </w:r>
          </w:p>
        </w:tc>
        <w:tc>
          <w:tcPr>
            <w:tcW w:w="429" w:type="pct"/>
            <w:vMerge w:val="restart"/>
            <w:vAlign w:val="center"/>
          </w:tcPr>
          <w:p w14:paraId="5A5F9E6D" w14:textId="77777777" w:rsidR="00AB62A9" w:rsidRPr="00A07B30" w:rsidRDefault="00AB62A9" w:rsidP="00F51488">
            <w:pPr>
              <w:pStyle w:val="Tablehead"/>
            </w:pPr>
            <w:r w:rsidRPr="00A07B30">
              <w:t>C</w:t>
            </w:r>
          </w:p>
        </w:tc>
        <w:tc>
          <w:tcPr>
            <w:tcW w:w="500" w:type="pct"/>
            <w:vMerge w:val="restart"/>
            <w:vAlign w:val="center"/>
          </w:tcPr>
          <w:p w14:paraId="214D961D" w14:textId="77777777" w:rsidR="00AB62A9" w:rsidRPr="00A07B30" w:rsidRDefault="00AB62A9" w:rsidP="00F51488">
            <w:pPr>
              <w:pStyle w:val="Tablehead"/>
            </w:pPr>
            <w:proofErr w:type="gramStart"/>
            <w:r w:rsidRPr="00A07B30">
              <w:t>Hand held</w:t>
            </w:r>
            <w:proofErr w:type="gramEnd"/>
            <w:r w:rsidRPr="00A07B30">
              <w:t xml:space="preserve"> (GSPS)</w:t>
            </w:r>
          </w:p>
        </w:tc>
        <w:tc>
          <w:tcPr>
            <w:tcW w:w="1000" w:type="pct"/>
            <w:gridSpan w:val="2"/>
            <w:vAlign w:val="center"/>
          </w:tcPr>
          <w:p w14:paraId="38849A32" w14:textId="77777777" w:rsidR="00AB62A9" w:rsidRPr="00A07B30" w:rsidRDefault="00AB62A9" w:rsidP="00F51488">
            <w:pPr>
              <w:pStyle w:val="Tablehead"/>
            </w:pPr>
            <w:r w:rsidRPr="00A07B30">
              <w:t>Land</w:t>
            </w:r>
          </w:p>
        </w:tc>
        <w:tc>
          <w:tcPr>
            <w:tcW w:w="1001" w:type="pct"/>
            <w:gridSpan w:val="2"/>
            <w:vAlign w:val="center"/>
          </w:tcPr>
          <w:p w14:paraId="521C4AD4" w14:textId="77777777" w:rsidR="00AB62A9" w:rsidRPr="00A07B30" w:rsidRDefault="00AB62A9" w:rsidP="00F51488">
            <w:pPr>
              <w:pStyle w:val="Tablehead"/>
            </w:pPr>
            <w:r w:rsidRPr="00A07B30">
              <w:t>Maritime</w:t>
            </w:r>
          </w:p>
        </w:tc>
        <w:tc>
          <w:tcPr>
            <w:tcW w:w="929" w:type="pct"/>
            <w:gridSpan w:val="2"/>
          </w:tcPr>
          <w:p w14:paraId="226F789D" w14:textId="77777777" w:rsidR="00AB62A9" w:rsidRPr="00A07B30" w:rsidRDefault="00AB62A9" w:rsidP="00F51488">
            <w:pPr>
              <w:pStyle w:val="Tablehead"/>
            </w:pPr>
            <w:r w:rsidRPr="00A07B30">
              <w:t>Aeronautical</w:t>
            </w:r>
          </w:p>
        </w:tc>
      </w:tr>
      <w:tr w:rsidR="00AB62A9" w:rsidRPr="00A07B30" w14:paraId="38143951" w14:textId="77777777" w:rsidTr="00F51488">
        <w:trPr>
          <w:cantSplit/>
          <w:trHeight w:val="134"/>
          <w:tblHeader/>
        </w:trPr>
        <w:tc>
          <w:tcPr>
            <w:tcW w:w="712" w:type="pct"/>
            <w:vMerge/>
          </w:tcPr>
          <w:p w14:paraId="39A5E7DA" w14:textId="77777777" w:rsidR="00AB62A9" w:rsidRPr="00A07B30" w:rsidRDefault="00AB62A9" w:rsidP="00F51488">
            <w:pPr>
              <w:pStyle w:val="Tablehead"/>
            </w:pPr>
          </w:p>
        </w:tc>
        <w:tc>
          <w:tcPr>
            <w:tcW w:w="428" w:type="pct"/>
            <w:vMerge/>
          </w:tcPr>
          <w:p w14:paraId="2CBC6193" w14:textId="77777777" w:rsidR="00AB62A9" w:rsidRPr="00A07B30" w:rsidRDefault="00AB62A9" w:rsidP="00F51488">
            <w:pPr>
              <w:pStyle w:val="Tablehead"/>
            </w:pPr>
          </w:p>
        </w:tc>
        <w:tc>
          <w:tcPr>
            <w:tcW w:w="429" w:type="pct"/>
            <w:vMerge/>
          </w:tcPr>
          <w:p w14:paraId="51F813E7" w14:textId="77777777" w:rsidR="00AB62A9" w:rsidRPr="00A07B30" w:rsidRDefault="00AB62A9" w:rsidP="00F51488">
            <w:pPr>
              <w:pStyle w:val="Tablehead"/>
            </w:pPr>
          </w:p>
        </w:tc>
        <w:tc>
          <w:tcPr>
            <w:tcW w:w="500" w:type="pct"/>
            <w:vMerge/>
          </w:tcPr>
          <w:p w14:paraId="3520540B" w14:textId="77777777" w:rsidR="00AB62A9" w:rsidRPr="00A07B30" w:rsidRDefault="00AB62A9" w:rsidP="00F51488">
            <w:pPr>
              <w:pStyle w:val="Tablehead"/>
            </w:pPr>
          </w:p>
        </w:tc>
        <w:tc>
          <w:tcPr>
            <w:tcW w:w="499" w:type="pct"/>
          </w:tcPr>
          <w:p w14:paraId="3444FCA5" w14:textId="77777777" w:rsidR="00AB62A9" w:rsidRPr="00A07B30" w:rsidRDefault="00AB62A9" w:rsidP="00F51488">
            <w:pPr>
              <w:pStyle w:val="Tablehead"/>
            </w:pPr>
            <w:r w:rsidRPr="00A07B30">
              <w:t>High gain</w:t>
            </w:r>
          </w:p>
        </w:tc>
        <w:tc>
          <w:tcPr>
            <w:tcW w:w="501" w:type="pct"/>
          </w:tcPr>
          <w:p w14:paraId="559D06D4" w14:textId="77777777" w:rsidR="00AB62A9" w:rsidRPr="00A07B30" w:rsidRDefault="00AB62A9" w:rsidP="00F51488">
            <w:pPr>
              <w:pStyle w:val="Tablehead"/>
            </w:pPr>
            <w:r w:rsidRPr="00A07B30">
              <w:t>Low gain</w:t>
            </w:r>
          </w:p>
        </w:tc>
        <w:tc>
          <w:tcPr>
            <w:tcW w:w="501" w:type="pct"/>
          </w:tcPr>
          <w:p w14:paraId="041BD866" w14:textId="77777777" w:rsidR="00AB62A9" w:rsidRPr="00A07B30" w:rsidRDefault="00AB62A9" w:rsidP="00F51488">
            <w:pPr>
              <w:pStyle w:val="Tablehead"/>
            </w:pPr>
            <w:r w:rsidRPr="00A07B30">
              <w:t>High gain</w:t>
            </w:r>
          </w:p>
        </w:tc>
        <w:tc>
          <w:tcPr>
            <w:tcW w:w="500" w:type="pct"/>
          </w:tcPr>
          <w:p w14:paraId="3B496B51" w14:textId="77777777" w:rsidR="00AB62A9" w:rsidRPr="00A07B30" w:rsidRDefault="00AB62A9" w:rsidP="00F51488">
            <w:pPr>
              <w:pStyle w:val="Tablehead"/>
            </w:pPr>
            <w:r w:rsidRPr="00A07B30">
              <w:t>Low gain</w:t>
            </w:r>
          </w:p>
        </w:tc>
        <w:tc>
          <w:tcPr>
            <w:tcW w:w="428" w:type="pct"/>
          </w:tcPr>
          <w:p w14:paraId="0AA6C6FD" w14:textId="77777777" w:rsidR="00AB62A9" w:rsidRPr="00A07B30" w:rsidRDefault="00AB62A9" w:rsidP="00F51488">
            <w:pPr>
              <w:pStyle w:val="Tablehead"/>
            </w:pPr>
            <w:r w:rsidRPr="00A07B30">
              <w:t>High gain</w:t>
            </w:r>
          </w:p>
        </w:tc>
        <w:tc>
          <w:tcPr>
            <w:tcW w:w="501" w:type="pct"/>
          </w:tcPr>
          <w:p w14:paraId="3B2C931B" w14:textId="77777777" w:rsidR="00AB62A9" w:rsidRPr="00A07B30" w:rsidRDefault="00AB62A9" w:rsidP="00F51488">
            <w:pPr>
              <w:pStyle w:val="Tablehead"/>
            </w:pPr>
            <w:r w:rsidRPr="00A07B30">
              <w:t>Low gain</w:t>
            </w:r>
          </w:p>
        </w:tc>
      </w:tr>
      <w:tr w:rsidR="00AB62A9" w:rsidRPr="00A07B30" w14:paraId="3DF5CB98" w14:textId="77777777" w:rsidTr="00F51488">
        <w:trPr>
          <w:cantSplit/>
          <w:trHeight w:val="503"/>
        </w:trPr>
        <w:tc>
          <w:tcPr>
            <w:tcW w:w="712" w:type="pct"/>
          </w:tcPr>
          <w:p w14:paraId="7AE7AF57" w14:textId="77777777" w:rsidR="00AB62A9" w:rsidRPr="00A07B30" w:rsidRDefault="00AB62A9" w:rsidP="00F51488">
            <w:pPr>
              <w:pStyle w:val="Tabletext"/>
            </w:pPr>
            <w:r w:rsidRPr="00A07B30">
              <w:t>Service</w:t>
            </w:r>
          </w:p>
        </w:tc>
        <w:tc>
          <w:tcPr>
            <w:tcW w:w="428" w:type="pct"/>
          </w:tcPr>
          <w:p w14:paraId="253E916C" w14:textId="77777777" w:rsidR="00AB62A9" w:rsidRPr="00A07B30" w:rsidRDefault="00AB62A9" w:rsidP="00F51488">
            <w:pPr>
              <w:pStyle w:val="Tabletext"/>
              <w:jc w:val="center"/>
            </w:pPr>
            <w:r w:rsidRPr="00A07B30">
              <w:t>LMSS</w:t>
            </w:r>
          </w:p>
        </w:tc>
        <w:tc>
          <w:tcPr>
            <w:tcW w:w="429" w:type="pct"/>
          </w:tcPr>
          <w:p w14:paraId="6C5D969A" w14:textId="77777777" w:rsidR="00AB62A9" w:rsidRPr="00A07B30" w:rsidRDefault="00AB62A9" w:rsidP="00F51488">
            <w:pPr>
              <w:pStyle w:val="Tabletext"/>
              <w:jc w:val="center"/>
            </w:pPr>
            <w:r w:rsidRPr="00A07B30">
              <w:t>MMSS</w:t>
            </w:r>
          </w:p>
        </w:tc>
        <w:tc>
          <w:tcPr>
            <w:tcW w:w="500" w:type="pct"/>
          </w:tcPr>
          <w:p w14:paraId="5D677EE4" w14:textId="77777777" w:rsidR="00AB62A9" w:rsidRPr="00A07B30" w:rsidRDefault="00AB62A9" w:rsidP="00F51488">
            <w:pPr>
              <w:pStyle w:val="Tabletext"/>
              <w:jc w:val="center"/>
            </w:pPr>
            <w:r w:rsidRPr="00A07B30">
              <w:t>LMSS</w:t>
            </w:r>
          </w:p>
        </w:tc>
        <w:tc>
          <w:tcPr>
            <w:tcW w:w="499" w:type="pct"/>
          </w:tcPr>
          <w:p w14:paraId="667BCEDC" w14:textId="77777777" w:rsidR="00AB62A9" w:rsidRPr="00A07B30" w:rsidRDefault="00AB62A9" w:rsidP="00F51488">
            <w:pPr>
              <w:pStyle w:val="Tabletext"/>
              <w:jc w:val="center"/>
            </w:pPr>
            <w:r w:rsidRPr="00A07B30">
              <w:t>LMSS</w:t>
            </w:r>
          </w:p>
        </w:tc>
        <w:tc>
          <w:tcPr>
            <w:tcW w:w="501" w:type="pct"/>
          </w:tcPr>
          <w:p w14:paraId="36BBCC8D" w14:textId="77777777" w:rsidR="00AB62A9" w:rsidRPr="00A07B30" w:rsidRDefault="00AB62A9" w:rsidP="00F51488">
            <w:pPr>
              <w:pStyle w:val="Tabletext"/>
              <w:jc w:val="center"/>
            </w:pPr>
            <w:r w:rsidRPr="00A07B30">
              <w:t>LMSS</w:t>
            </w:r>
          </w:p>
        </w:tc>
        <w:tc>
          <w:tcPr>
            <w:tcW w:w="501" w:type="pct"/>
          </w:tcPr>
          <w:p w14:paraId="5DA31603" w14:textId="77777777" w:rsidR="00AB62A9" w:rsidRPr="00A07B30" w:rsidRDefault="00AB62A9" w:rsidP="00F51488">
            <w:pPr>
              <w:pStyle w:val="Tabletext"/>
              <w:jc w:val="center"/>
            </w:pPr>
            <w:r w:rsidRPr="00A07B30">
              <w:t>MMSS</w:t>
            </w:r>
          </w:p>
        </w:tc>
        <w:tc>
          <w:tcPr>
            <w:tcW w:w="500" w:type="pct"/>
          </w:tcPr>
          <w:p w14:paraId="5490544B" w14:textId="77777777" w:rsidR="00AB62A9" w:rsidRPr="00A07B30" w:rsidRDefault="00AB62A9" w:rsidP="00F51488">
            <w:pPr>
              <w:pStyle w:val="Tabletext"/>
              <w:jc w:val="center"/>
            </w:pPr>
            <w:r w:rsidRPr="00A07B30">
              <w:t>MMSS</w:t>
            </w:r>
          </w:p>
        </w:tc>
        <w:tc>
          <w:tcPr>
            <w:tcW w:w="428" w:type="pct"/>
            <w:vAlign w:val="center"/>
          </w:tcPr>
          <w:p w14:paraId="3FFEADF8" w14:textId="77777777" w:rsidR="00AB62A9" w:rsidRPr="00A07B30" w:rsidRDefault="00AB62A9" w:rsidP="00F51488">
            <w:pPr>
              <w:pStyle w:val="Tabletext"/>
              <w:jc w:val="center"/>
            </w:pPr>
            <w:r w:rsidRPr="00A07B30">
              <w:t>AMSS</w:t>
            </w:r>
            <w:r w:rsidRPr="00A07B30">
              <w:br/>
              <w:t>AMS(R)S</w:t>
            </w:r>
          </w:p>
        </w:tc>
        <w:tc>
          <w:tcPr>
            <w:tcW w:w="501" w:type="pct"/>
            <w:vAlign w:val="center"/>
          </w:tcPr>
          <w:p w14:paraId="2864CC13" w14:textId="77777777" w:rsidR="00AB62A9" w:rsidRPr="00A07B30" w:rsidRDefault="00AB62A9" w:rsidP="00F51488">
            <w:pPr>
              <w:pStyle w:val="Tabletext"/>
              <w:jc w:val="center"/>
            </w:pPr>
            <w:r w:rsidRPr="00A07B30">
              <w:t>AMSS</w:t>
            </w:r>
            <w:r w:rsidRPr="00A07B30">
              <w:br/>
              <w:t>AMS(R)S</w:t>
            </w:r>
          </w:p>
        </w:tc>
      </w:tr>
      <w:tr w:rsidR="00AB62A9" w:rsidRPr="00A07B30" w14:paraId="0D30177D" w14:textId="77777777" w:rsidTr="00F51488">
        <w:trPr>
          <w:cantSplit/>
          <w:trHeight w:val="680"/>
        </w:trPr>
        <w:tc>
          <w:tcPr>
            <w:tcW w:w="712" w:type="pct"/>
          </w:tcPr>
          <w:p w14:paraId="19906621" w14:textId="77777777" w:rsidR="00AB62A9" w:rsidRPr="00A07B30" w:rsidRDefault="00AB62A9" w:rsidP="00F51488">
            <w:pPr>
              <w:pStyle w:val="Tabletext"/>
            </w:pPr>
            <w:r w:rsidRPr="00A07B30">
              <w:t xml:space="preserve">Typical mobile station </w:t>
            </w:r>
            <w:proofErr w:type="spellStart"/>
            <w:r w:rsidRPr="00A07B30">
              <w:t>tx</w:t>
            </w:r>
            <w:proofErr w:type="spellEnd"/>
            <w:r w:rsidRPr="00A07B30">
              <w:t xml:space="preserve"> antenna gain (</w:t>
            </w:r>
            <w:proofErr w:type="spellStart"/>
            <w:r w:rsidRPr="00A07B30">
              <w:t>dBi</w:t>
            </w:r>
            <w:proofErr w:type="spellEnd"/>
            <w:r w:rsidRPr="00A07B30">
              <w:t>)</w:t>
            </w:r>
          </w:p>
        </w:tc>
        <w:tc>
          <w:tcPr>
            <w:tcW w:w="428" w:type="pct"/>
          </w:tcPr>
          <w:p w14:paraId="53AAC6A5" w14:textId="77777777" w:rsidR="00AB62A9" w:rsidRPr="00A07B30" w:rsidRDefault="00AB62A9" w:rsidP="00F51488">
            <w:pPr>
              <w:pStyle w:val="Tabletext"/>
              <w:jc w:val="center"/>
            </w:pPr>
            <w:r w:rsidRPr="00A07B30">
              <w:t>0</w:t>
            </w:r>
          </w:p>
        </w:tc>
        <w:tc>
          <w:tcPr>
            <w:tcW w:w="429" w:type="pct"/>
          </w:tcPr>
          <w:p w14:paraId="59938CCB" w14:textId="77777777" w:rsidR="00AB62A9" w:rsidRPr="00A07B30" w:rsidRDefault="00AB62A9" w:rsidP="00F51488">
            <w:pPr>
              <w:pStyle w:val="Tabletext"/>
              <w:jc w:val="center"/>
            </w:pPr>
            <w:r w:rsidRPr="00A07B30">
              <w:t>0</w:t>
            </w:r>
          </w:p>
        </w:tc>
        <w:tc>
          <w:tcPr>
            <w:tcW w:w="500" w:type="pct"/>
          </w:tcPr>
          <w:p w14:paraId="0C8D3452" w14:textId="77777777" w:rsidR="00AB62A9" w:rsidRPr="00A07B30" w:rsidRDefault="00AB62A9" w:rsidP="00F51488">
            <w:pPr>
              <w:pStyle w:val="Tabletext"/>
              <w:jc w:val="center"/>
            </w:pPr>
            <w:r w:rsidRPr="00A07B30">
              <w:t>2</w:t>
            </w:r>
          </w:p>
        </w:tc>
        <w:tc>
          <w:tcPr>
            <w:tcW w:w="499" w:type="pct"/>
          </w:tcPr>
          <w:p w14:paraId="201CE8D6" w14:textId="77777777" w:rsidR="00AB62A9" w:rsidRPr="00A07B30" w:rsidRDefault="00AB62A9" w:rsidP="00F51488">
            <w:pPr>
              <w:pStyle w:val="Tabletext"/>
              <w:jc w:val="center"/>
            </w:pPr>
            <w:r w:rsidRPr="00A07B30">
              <w:t>17</w:t>
            </w:r>
          </w:p>
        </w:tc>
        <w:tc>
          <w:tcPr>
            <w:tcW w:w="501" w:type="pct"/>
          </w:tcPr>
          <w:p w14:paraId="101D1251" w14:textId="77777777" w:rsidR="00AB62A9" w:rsidRPr="00A07B30" w:rsidRDefault="00AB62A9" w:rsidP="00F51488">
            <w:pPr>
              <w:pStyle w:val="Tabletext"/>
              <w:jc w:val="center"/>
            </w:pPr>
            <w:r w:rsidRPr="00A07B30">
              <w:t>14</w:t>
            </w:r>
          </w:p>
        </w:tc>
        <w:tc>
          <w:tcPr>
            <w:tcW w:w="501" w:type="pct"/>
          </w:tcPr>
          <w:p w14:paraId="46546639" w14:textId="77777777" w:rsidR="00AB62A9" w:rsidRPr="00A07B30" w:rsidRDefault="00AB62A9" w:rsidP="00F51488">
            <w:pPr>
              <w:pStyle w:val="Tabletext"/>
              <w:jc w:val="center"/>
            </w:pPr>
            <w:r w:rsidRPr="00A07B30">
              <w:t>18</w:t>
            </w:r>
          </w:p>
        </w:tc>
        <w:tc>
          <w:tcPr>
            <w:tcW w:w="500" w:type="pct"/>
          </w:tcPr>
          <w:p w14:paraId="2EE26669" w14:textId="77777777" w:rsidR="00AB62A9" w:rsidRPr="00A07B30" w:rsidRDefault="00AB62A9" w:rsidP="00F51488">
            <w:pPr>
              <w:pStyle w:val="Tabletext"/>
              <w:jc w:val="center"/>
            </w:pPr>
            <w:r w:rsidRPr="00A07B30">
              <w:t>11.5</w:t>
            </w:r>
          </w:p>
        </w:tc>
        <w:tc>
          <w:tcPr>
            <w:tcW w:w="428" w:type="pct"/>
          </w:tcPr>
          <w:p w14:paraId="3E7F8B7C" w14:textId="77777777" w:rsidR="00AB62A9" w:rsidRPr="00A07B30" w:rsidRDefault="00AB62A9" w:rsidP="00F51488">
            <w:pPr>
              <w:pStyle w:val="Tabletext"/>
              <w:jc w:val="center"/>
            </w:pPr>
            <w:r w:rsidRPr="00A07B30">
              <w:t>12</w:t>
            </w:r>
          </w:p>
        </w:tc>
        <w:tc>
          <w:tcPr>
            <w:tcW w:w="501" w:type="pct"/>
          </w:tcPr>
          <w:p w14:paraId="3E16D682" w14:textId="77777777" w:rsidR="00AB62A9" w:rsidRPr="00A07B30" w:rsidRDefault="00AB62A9" w:rsidP="00F51488">
            <w:pPr>
              <w:pStyle w:val="Tabletext"/>
              <w:jc w:val="center"/>
            </w:pPr>
            <w:r w:rsidRPr="00A07B30">
              <w:t>6</w:t>
            </w:r>
          </w:p>
        </w:tc>
      </w:tr>
      <w:tr w:rsidR="00AB62A9" w:rsidRPr="00A07B30" w14:paraId="5CB2C5D6" w14:textId="77777777" w:rsidTr="00F51488">
        <w:trPr>
          <w:cantSplit/>
          <w:trHeight w:val="503"/>
        </w:trPr>
        <w:tc>
          <w:tcPr>
            <w:tcW w:w="712" w:type="pct"/>
          </w:tcPr>
          <w:p w14:paraId="0901DD39" w14:textId="77777777" w:rsidR="00AB62A9" w:rsidRPr="00A07B30" w:rsidRDefault="00AB62A9" w:rsidP="00F51488">
            <w:pPr>
              <w:pStyle w:val="Tabletext"/>
            </w:pPr>
            <w:r w:rsidRPr="00A07B30">
              <w:t>Antenna type (example)</w:t>
            </w:r>
          </w:p>
        </w:tc>
        <w:tc>
          <w:tcPr>
            <w:tcW w:w="428" w:type="pct"/>
          </w:tcPr>
          <w:p w14:paraId="279079C6" w14:textId="77777777" w:rsidR="00AB62A9" w:rsidRPr="00A07B30" w:rsidRDefault="00AB62A9" w:rsidP="00F51488">
            <w:pPr>
              <w:pStyle w:val="Tabletext"/>
              <w:jc w:val="center"/>
            </w:pPr>
            <w:r w:rsidRPr="00A07B30">
              <w:t>Patch</w:t>
            </w:r>
          </w:p>
        </w:tc>
        <w:tc>
          <w:tcPr>
            <w:tcW w:w="429" w:type="pct"/>
          </w:tcPr>
          <w:p w14:paraId="6C9C5EE5" w14:textId="77777777" w:rsidR="00AB62A9" w:rsidRPr="00A07B30" w:rsidRDefault="00AB62A9" w:rsidP="00F51488">
            <w:pPr>
              <w:pStyle w:val="Tabletext"/>
              <w:jc w:val="center"/>
            </w:pPr>
            <w:r w:rsidRPr="00A07B30">
              <w:t>Quad helix</w:t>
            </w:r>
          </w:p>
        </w:tc>
        <w:tc>
          <w:tcPr>
            <w:tcW w:w="500" w:type="pct"/>
          </w:tcPr>
          <w:p w14:paraId="45F15959" w14:textId="77777777" w:rsidR="00AB62A9" w:rsidRPr="00A07B30" w:rsidRDefault="00AB62A9" w:rsidP="00F51488">
            <w:pPr>
              <w:pStyle w:val="Tabletext"/>
              <w:jc w:val="center"/>
            </w:pPr>
            <w:r w:rsidRPr="00A07B30">
              <w:t>Quad Helix</w:t>
            </w:r>
          </w:p>
        </w:tc>
        <w:tc>
          <w:tcPr>
            <w:tcW w:w="499" w:type="pct"/>
          </w:tcPr>
          <w:p w14:paraId="56FD835F" w14:textId="77777777" w:rsidR="00AB62A9" w:rsidRPr="00A07B30" w:rsidRDefault="00AB62A9" w:rsidP="00F51488">
            <w:pPr>
              <w:pStyle w:val="Tabletext"/>
              <w:jc w:val="center"/>
            </w:pPr>
            <w:r w:rsidRPr="00A07B30">
              <w:t>Phased array</w:t>
            </w:r>
          </w:p>
        </w:tc>
        <w:tc>
          <w:tcPr>
            <w:tcW w:w="501" w:type="pct"/>
          </w:tcPr>
          <w:p w14:paraId="56A5BDC2" w14:textId="77777777" w:rsidR="00AB62A9" w:rsidRPr="00A07B30" w:rsidRDefault="00AB62A9" w:rsidP="00F51488">
            <w:pPr>
              <w:pStyle w:val="Tabletext"/>
              <w:jc w:val="center"/>
            </w:pPr>
            <w:r w:rsidRPr="00A07B30">
              <w:t>Phased array</w:t>
            </w:r>
          </w:p>
        </w:tc>
        <w:tc>
          <w:tcPr>
            <w:tcW w:w="501" w:type="pct"/>
          </w:tcPr>
          <w:p w14:paraId="2F6DAB0C" w14:textId="77777777" w:rsidR="00AB62A9" w:rsidRPr="00A07B30" w:rsidRDefault="00AB62A9" w:rsidP="00F51488">
            <w:pPr>
              <w:pStyle w:val="Tabletext"/>
              <w:jc w:val="center"/>
            </w:pPr>
            <w:r w:rsidRPr="00A07B30">
              <w:t>Phased array</w:t>
            </w:r>
          </w:p>
        </w:tc>
        <w:tc>
          <w:tcPr>
            <w:tcW w:w="500" w:type="pct"/>
          </w:tcPr>
          <w:p w14:paraId="1D47B098" w14:textId="77777777" w:rsidR="00AB62A9" w:rsidRPr="00A07B30" w:rsidRDefault="00AB62A9" w:rsidP="00F51488">
            <w:pPr>
              <w:pStyle w:val="Tabletext"/>
              <w:jc w:val="center"/>
            </w:pPr>
            <w:r w:rsidRPr="00A07B30">
              <w:t>Phased array</w:t>
            </w:r>
          </w:p>
        </w:tc>
        <w:tc>
          <w:tcPr>
            <w:tcW w:w="428" w:type="pct"/>
          </w:tcPr>
          <w:p w14:paraId="624E8AC3" w14:textId="77777777" w:rsidR="00AB62A9" w:rsidRPr="00A07B30" w:rsidRDefault="00AB62A9" w:rsidP="00F51488">
            <w:pPr>
              <w:pStyle w:val="Tabletext"/>
              <w:jc w:val="center"/>
            </w:pPr>
            <w:r w:rsidRPr="00A07B30">
              <w:t>Phased array</w:t>
            </w:r>
          </w:p>
        </w:tc>
        <w:tc>
          <w:tcPr>
            <w:tcW w:w="501" w:type="pct"/>
          </w:tcPr>
          <w:p w14:paraId="7A2E48FB" w14:textId="77777777" w:rsidR="00AB62A9" w:rsidRPr="00A07B30" w:rsidRDefault="00AB62A9" w:rsidP="00F51488">
            <w:pPr>
              <w:pStyle w:val="Tabletext"/>
              <w:jc w:val="center"/>
            </w:pPr>
            <w:r w:rsidRPr="00A07B30">
              <w:t>Phased array</w:t>
            </w:r>
          </w:p>
        </w:tc>
      </w:tr>
      <w:tr w:rsidR="00AB62A9" w:rsidRPr="00A07B30" w14:paraId="02DC4493" w14:textId="77777777" w:rsidTr="00F51488">
        <w:trPr>
          <w:cantSplit/>
          <w:trHeight w:val="503"/>
        </w:trPr>
        <w:tc>
          <w:tcPr>
            <w:tcW w:w="712" w:type="pct"/>
          </w:tcPr>
          <w:p w14:paraId="515C77EF" w14:textId="77777777" w:rsidR="00AB62A9" w:rsidRPr="00A07B30" w:rsidRDefault="00AB62A9" w:rsidP="00F51488">
            <w:pPr>
              <w:pStyle w:val="Tabletext"/>
            </w:pPr>
            <w:r w:rsidRPr="00A07B30">
              <w:t>Typical antenna size</w:t>
            </w:r>
          </w:p>
        </w:tc>
        <w:tc>
          <w:tcPr>
            <w:tcW w:w="428" w:type="pct"/>
          </w:tcPr>
          <w:p w14:paraId="6371F9D1" w14:textId="77777777" w:rsidR="00AB62A9" w:rsidRPr="00A07B30" w:rsidRDefault="00AB62A9" w:rsidP="00F51488">
            <w:pPr>
              <w:pStyle w:val="Tabletext"/>
              <w:jc w:val="center"/>
            </w:pPr>
            <w:r w:rsidRPr="00A07B30">
              <w:t>5 cm</w:t>
            </w:r>
          </w:p>
        </w:tc>
        <w:tc>
          <w:tcPr>
            <w:tcW w:w="429" w:type="pct"/>
          </w:tcPr>
          <w:p w14:paraId="2689B9A5" w14:textId="77777777" w:rsidR="00AB62A9" w:rsidRPr="00A07B30" w:rsidRDefault="00AB62A9" w:rsidP="00F51488">
            <w:pPr>
              <w:pStyle w:val="Tabletext"/>
              <w:jc w:val="center"/>
            </w:pPr>
            <w:r w:rsidRPr="00A07B30">
              <w:t>5 cm diameter</w:t>
            </w:r>
          </w:p>
        </w:tc>
        <w:tc>
          <w:tcPr>
            <w:tcW w:w="500" w:type="pct"/>
          </w:tcPr>
          <w:p w14:paraId="0CA3A5F1" w14:textId="77777777" w:rsidR="00AB62A9" w:rsidRPr="00A07B30" w:rsidRDefault="00AB62A9" w:rsidP="00F51488">
            <w:pPr>
              <w:pStyle w:val="Tabletext"/>
              <w:jc w:val="center"/>
            </w:pPr>
            <w:r w:rsidRPr="00A07B30">
              <w:t>12 cm</w:t>
            </w:r>
          </w:p>
        </w:tc>
        <w:tc>
          <w:tcPr>
            <w:tcW w:w="499" w:type="pct"/>
          </w:tcPr>
          <w:p w14:paraId="7D21CE76" w14:textId="77777777" w:rsidR="00AB62A9" w:rsidRPr="00A07B30" w:rsidRDefault="00AB62A9" w:rsidP="00F51488">
            <w:pPr>
              <w:pStyle w:val="Tabletext"/>
              <w:jc w:val="center"/>
            </w:pPr>
            <w:r w:rsidRPr="00A07B30">
              <w:t>50 cm diameter</w:t>
            </w:r>
          </w:p>
        </w:tc>
        <w:tc>
          <w:tcPr>
            <w:tcW w:w="501" w:type="pct"/>
          </w:tcPr>
          <w:p w14:paraId="14FA82C0" w14:textId="77777777" w:rsidR="00AB62A9" w:rsidRPr="00A07B30" w:rsidRDefault="00AB62A9" w:rsidP="00F51488">
            <w:pPr>
              <w:pStyle w:val="Tabletext"/>
              <w:jc w:val="center"/>
            </w:pPr>
            <w:r w:rsidRPr="00A07B30">
              <w:t>30 cm diameter</w:t>
            </w:r>
          </w:p>
        </w:tc>
        <w:tc>
          <w:tcPr>
            <w:tcW w:w="501" w:type="pct"/>
          </w:tcPr>
          <w:p w14:paraId="6976B938" w14:textId="77777777" w:rsidR="00AB62A9" w:rsidRPr="00A07B30" w:rsidRDefault="00AB62A9" w:rsidP="00F51488">
            <w:pPr>
              <w:pStyle w:val="Tabletext"/>
              <w:jc w:val="center"/>
            </w:pPr>
            <w:r w:rsidRPr="00A07B30">
              <w:t>55 cm diameter</w:t>
            </w:r>
          </w:p>
        </w:tc>
        <w:tc>
          <w:tcPr>
            <w:tcW w:w="500" w:type="pct"/>
          </w:tcPr>
          <w:p w14:paraId="0AAC7F66" w14:textId="77777777" w:rsidR="00AB62A9" w:rsidRPr="00A07B30" w:rsidRDefault="00AB62A9" w:rsidP="00F51488">
            <w:pPr>
              <w:pStyle w:val="Tabletext"/>
              <w:jc w:val="center"/>
            </w:pPr>
            <w:r w:rsidRPr="00A07B30">
              <w:t>30 cm diameter</w:t>
            </w:r>
          </w:p>
        </w:tc>
        <w:tc>
          <w:tcPr>
            <w:tcW w:w="428" w:type="pct"/>
          </w:tcPr>
          <w:p w14:paraId="16A02EAB" w14:textId="77777777" w:rsidR="00AB62A9" w:rsidRPr="00A07B30" w:rsidRDefault="00AB62A9" w:rsidP="00F51488">
            <w:pPr>
              <w:pStyle w:val="Tabletext"/>
              <w:jc w:val="center"/>
            </w:pPr>
            <w:r w:rsidRPr="00A07B30">
              <w:t>2 panels 60 </w:t>
            </w:r>
            <w:r w:rsidRPr="00A07B30">
              <w:rPr>
                <w:rFonts w:ascii="Symbol" w:hAnsi="Symbol"/>
              </w:rPr>
              <w:t></w:t>
            </w:r>
            <w:r w:rsidRPr="00A07B30">
              <w:t> 60 cm</w:t>
            </w:r>
          </w:p>
        </w:tc>
        <w:tc>
          <w:tcPr>
            <w:tcW w:w="501" w:type="pct"/>
          </w:tcPr>
          <w:p w14:paraId="1A2B1BF5" w14:textId="77777777" w:rsidR="00AB62A9" w:rsidRPr="00A07B30" w:rsidRDefault="00AB62A9" w:rsidP="00F51488">
            <w:pPr>
              <w:pStyle w:val="Tabletext"/>
              <w:jc w:val="center"/>
            </w:pPr>
            <w:r w:rsidRPr="00A07B30">
              <w:t>20 </w:t>
            </w:r>
            <w:r w:rsidRPr="00A07B30">
              <w:rPr>
                <w:rFonts w:ascii="Symbol" w:hAnsi="Symbol"/>
              </w:rPr>
              <w:t></w:t>
            </w:r>
            <w:r w:rsidRPr="00A07B30">
              <w:t> 15 cm</w:t>
            </w:r>
          </w:p>
        </w:tc>
      </w:tr>
      <w:tr w:rsidR="00AB62A9" w:rsidRPr="00A07B30" w14:paraId="552AAA53" w14:textId="77777777" w:rsidTr="00F51488">
        <w:trPr>
          <w:cantSplit/>
          <w:trHeight w:val="895"/>
        </w:trPr>
        <w:tc>
          <w:tcPr>
            <w:tcW w:w="712" w:type="pct"/>
          </w:tcPr>
          <w:p w14:paraId="573F6237" w14:textId="77777777" w:rsidR="00AB62A9" w:rsidRPr="00A07B30" w:rsidRDefault="00AB62A9" w:rsidP="00F51488">
            <w:pPr>
              <w:pStyle w:val="Tabletext"/>
            </w:pPr>
            <w:r w:rsidRPr="00A07B30">
              <w:t xml:space="preserve">Mobile earth station </w:t>
            </w:r>
            <w:proofErr w:type="gramStart"/>
            <w:r w:rsidRPr="00A07B30">
              <w:t>receive</w:t>
            </w:r>
            <w:proofErr w:type="gramEnd"/>
            <w:r w:rsidRPr="00A07B30">
              <w:t xml:space="preserve"> figure of merit (</w:t>
            </w:r>
            <w:r w:rsidRPr="00A07B30">
              <w:rPr>
                <w:i/>
                <w:iCs/>
              </w:rPr>
              <w:t>G</w:t>
            </w:r>
            <w:r w:rsidRPr="00A07B30">
              <w:t>/</w:t>
            </w:r>
            <w:r w:rsidRPr="00A07B30">
              <w:rPr>
                <w:i/>
                <w:iCs/>
              </w:rPr>
              <w:t>T</w:t>
            </w:r>
            <w:r w:rsidRPr="00A07B30">
              <w:t>) (dB(K</w:t>
            </w:r>
            <w:r w:rsidRPr="00A07B30">
              <w:rPr>
                <w:vertAlign w:val="superscript"/>
              </w:rPr>
              <w:t>–1</w:t>
            </w:r>
            <w:r w:rsidRPr="00A07B30">
              <w:t>))</w:t>
            </w:r>
          </w:p>
        </w:tc>
        <w:tc>
          <w:tcPr>
            <w:tcW w:w="428" w:type="pct"/>
          </w:tcPr>
          <w:p w14:paraId="35A7B545" w14:textId="77777777" w:rsidR="00AB62A9" w:rsidRPr="00A07B30" w:rsidRDefault="00AB62A9" w:rsidP="00F51488">
            <w:pPr>
              <w:pStyle w:val="Tabletext"/>
              <w:jc w:val="center"/>
            </w:pPr>
            <w:r w:rsidRPr="00A07B30">
              <w:t>-26</w:t>
            </w:r>
          </w:p>
        </w:tc>
        <w:tc>
          <w:tcPr>
            <w:tcW w:w="429" w:type="pct"/>
          </w:tcPr>
          <w:p w14:paraId="7DE1E803" w14:textId="77777777" w:rsidR="00AB62A9" w:rsidRPr="00A07B30" w:rsidRDefault="00AB62A9" w:rsidP="00F51488">
            <w:pPr>
              <w:pStyle w:val="Tabletext"/>
              <w:jc w:val="center"/>
            </w:pPr>
            <w:r w:rsidRPr="00A07B30">
              <w:t>−23</w:t>
            </w:r>
          </w:p>
        </w:tc>
        <w:tc>
          <w:tcPr>
            <w:tcW w:w="500" w:type="pct"/>
          </w:tcPr>
          <w:p w14:paraId="5E8EB406" w14:textId="77777777" w:rsidR="00AB62A9" w:rsidRPr="00A07B30" w:rsidRDefault="00AB62A9" w:rsidP="00F51488">
            <w:pPr>
              <w:pStyle w:val="Tabletext"/>
              <w:jc w:val="center"/>
            </w:pPr>
            <w:r w:rsidRPr="00A07B30">
              <w:t>-23</w:t>
            </w:r>
          </w:p>
        </w:tc>
        <w:tc>
          <w:tcPr>
            <w:tcW w:w="499" w:type="pct"/>
          </w:tcPr>
          <w:p w14:paraId="239D2A9D" w14:textId="77777777" w:rsidR="00AB62A9" w:rsidRPr="00A07B30" w:rsidRDefault="00AB62A9" w:rsidP="00F51488">
            <w:pPr>
              <w:pStyle w:val="Tabletext"/>
              <w:jc w:val="center"/>
            </w:pPr>
            <w:r w:rsidRPr="00A07B30">
              <w:t>−9</w:t>
            </w:r>
          </w:p>
        </w:tc>
        <w:tc>
          <w:tcPr>
            <w:tcW w:w="501" w:type="pct"/>
          </w:tcPr>
          <w:p w14:paraId="5F789A1B" w14:textId="77777777" w:rsidR="00AB62A9" w:rsidRPr="00A07B30" w:rsidRDefault="00AB62A9" w:rsidP="00F51488">
            <w:pPr>
              <w:pStyle w:val="Tabletext"/>
              <w:jc w:val="center"/>
            </w:pPr>
            <w:r w:rsidRPr="00A07B30">
              <w:t>−12</w:t>
            </w:r>
          </w:p>
        </w:tc>
        <w:tc>
          <w:tcPr>
            <w:tcW w:w="501" w:type="pct"/>
          </w:tcPr>
          <w:p w14:paraId="30BCEC2E" w14:textId="77777777" w:rsidR="00AB62A9" w:rsidRPr="00A07B30" w:rsidRDefault="00AB62A9" w:rsidP="00F51488">
            <w:pPr>
              <w:pStyle w:val="Tabletext"/>
              <w:jc w:val="center"/>
            </w:pPr>
            <w:r w:rsidRPr="00A07B30">
              <w:t>−7</w:t>
            </w:r>
          </w:p>
        </w:tc>
        <w:tc>
          <w:tcPr>
            <w:tcW w:w="500" w:type="pct"/>
          </w:tcPr>
          <w:p w14:paraId="5ABD698A" w14:textId="77777777" w:rsidR="00AB62A9" w:rsidRPr="00A07B30" w:rsidRDefault="00AB62A9" w:rsidP="00F51488">
            <w:pPr>
              <w:pStyle w:val="Tabletext"/>
              <w:jc w:val="center"/>
            </w:pPr>
            <w:r w:rsidRPr="00A07B30">
              <w:t>−15.5</w:t>
            </w:r>
          </w:p>
        </w:tc>
        <w:tc>
          <w:tcPr>
            <w:tcW w:w="428" w:type="pct"/>
          </w:tcPr>
          <w:p w14:paraId="2F86C241" w14:textId="77777777" w:rsidR="00AB62A9" w:rsidRPr="00A07B30" w:rsidRDefault="00AB62A9" w:rsidP="00F51488">
            <w:pPr>
              <w:pStyle w:val="Tabletext"/>
              <w:jc w:val="center"/>
            </w:pPr>
            <w:r w:rsidRPr="00A07B30">
              <w:t>−13</w:t>
            </w:r>
          </w:p>
        </w:tc>
        <w:tc>
          <w:tcPr>
            <w:tcW w:w="501" w:type="pct"/>
          </w:tcPr>
          <w:p w14:paraId="5FD6F966" w14:textId="77777777" w:rsidR="00AB62A9" w:rsidRPr="00A07B30" w:rsidRDefault="00AB62A9" w:rsidP="00F51488">
            <w:pPr>
              <w:pStyle w:val="Tabletext"/>
              <w:jc w:val="center"/>
            </w:pPr>
            <w:r w:rsidRPr="00A07B30">
              <w:t>−19</w:t>
            </w:r>
          </w:p>
        </w:tc>
      </w:tr>
      <w:tr w:rsidR="00AB62A9" w:rsidRPr="00A07B30" w14:paraId="03512BA9" w14:textId="77777777" w:rsidTr="00F51488">
        <w:trPr>
          <w:cantSplit/>
          <w:trHeight w:val="895"/>
        </w:trPr>
        <w:tc>
          <w:tcPr>
            <w:tcW w:w="712" w:type="pct"/>
          </w:tcPr>
          <w:p w14:paraId="60D51E0C" w14:textId="77777777" w:rsidR="00AB62A9" w:rsidRPr="00A07B30" w:rsidRDefault="00AB62A9" w:rsidP="00F51488">
            <w:pPr>
              <w:pStyle w:val="Tabletext"/>
            </w:pPr>
            <w:r w:rsidRPr="00A07B30">
              <w:t xml:space="preserve">Minimum mobile earth station </w:t>
            </w:r>
            <w:proofErr w:type="spellStart"/>
            <w:r w:rsidRPr="00A07B30">
              <w:t>e.i.r.p</w:t>
            </w:r>
            <w:proofErr w:type="spellEnd"/>
            <w:r w:rsidRPr="00A07B30">
              <w:t>./channel (</w:t>
            </w:r>
            <w:proofErr w:type="spellStart"/>
            <w:r w:rsidRPr="00A07B30">
              <w:t>dBW</w:t>
            </w:r>
            <w:proofErr w:type="spellEnd"/>
            <w:r w:rsidRPr="00A07B30">
              <w:t>)</w:t>
            </w:r>
          </w:p>
        </w:tc>
        <w:tc>
          <w:tcPr>
            <w:tcW w:w="428" w:type="pct"/>
          </w:tcPr>
          <w:p w14:paraId="6AEEA1C7" w14:textId="77777777" w:rsidR="00AB62A9" w:rsidRPr="00A07B30" w:rsidRDefault="00AB62A9" w:rsidP="00F51488">
            <w:pPr>
              <w:pStyle w:val="Tabletext"/>
              <w:jc w:val="center"/>
            </w:pPr>
            <w:r w:rsidRPr="00A07B30">
              <w:t>8.7</w:t>
            </w:r>
          </w:p>
        </w:tc>
        <w:tc>
          <w:tcPr>
            <w:tcW w:w="429" w:type="pct"/>
          </w:tcPr>
          <w:p w14:paraId="5FC12CF4" w14:textId="77777777" w:rsidR="00AB62A9" w:rsidRPr="00A07B30" w:rsidRDefault="00AB62A9" w:rsidP="00F51488">
            <w:pPr>
              <w:pStyle w:val="Tabletext"/>
              <w:jc w:val="center"/>
            </w:pPr>
            <w:r w:rsidRPr="00A07B30">
              <w:t>7.3</w:t>
            </w:r>
          </w:p>
        </w:tc>
        <w:tc>
          <w:tcPr>
            <w:tcW w:w="500" w:type="pct"/>
          </w:tcPr>
          <w:p w14:paraId="10E66895" w14:textId="77777777" w:rsidR="00AB62A9" w:rsidRPr="00A07B30" w:rsidRDefault="00AB62A9" w:rsidP="00F51488">
            <w:pPr>
              <w:pStyle w:val="Tabletext"/>
              <w:jc w:val="center"/>
            </w:pPr>
            <w:r w:rsidRPr="00A07B30">
              <w:t>-2</w:t>
            </w:r>
          </w:p>
        </w:tc>
        <w:tc>
          <w:tcPr>
            <w:tcW w:w="499" w:type="pct"/>
          </w:tcPr>
          <w:p w14:paraId="7246CABB" w14:textId="77777777" w:rsidR="00AB62A9" w:rsidRPr="00A07B30" w:rsidRDefault="00AB62A9" w:rsidP="00F51488">
            <w:pPr>
              <w:pStyle w:val="Tabletext"/>
              <w:jc w:val="center"/>
            </w:pPr>
            <w:r w:rsidRPr="00A07B30">
              <w:t>18</w:t>
            </w:r>
          </w:p>
        </w:tc>
        <w:tc>
          <w:tcPr>
            <w:tcW w:w="501" w:type="pct"/>
          </w:tcPr>
          <w:p w14:paraId="20DC6764" w14:textId="77777777" w:rsidR="00AB62A9" w:rsidRPr="00A07B30" w:rsidRDefault="00AB62A9" w:rsidP="00F51488">
            <w:pPr>
              <w:pStyle w:val="Tabletext"/>
              <w:jc w:val="center"/>
            </w:pPr>
            <w:r w:rsidRPr="00A07B30">
              <w:t>13</w:t>
            </w:r>
          </w:p>
        </w:tc>
        <w:tc>
          <w:tcPr>
            <w:tcW w:w="501" w:type="pct"/>
          </w:tcPr>
          <w:p w14:paraId="427719C1" w14:textId="77777777" w:rsidR="00AB62A9" w:rsidRPr="00A07B30" w:rsidRDefault="00AB62A9" w:rsidP="00F51488">
            <w:pPr>
              <w:pStyle w:val="Tabletext"/>
              <w:jc w:val="center"/>
            </w:pPr>
            <w:r w:rsidRPr="00A07B30">
              <w:t>16</w:t>
            </w:r>
          </w:p>
        </w:tc>
        <w:tc>
          <w:tcPr>
            <w:tcW w:w="500" w:type="pct"/>
          </w:tcPr>
          <w:p w14:paraId="6E23E451" w14:textId="77777777" w:rsidR="00AB62A9" w:rsidRPr="00A07B30" w:rsidRDefault="00AB62A9" w:rsidP="00F51488">
            <w:pPr>
              <w:pStyle w:val="Tabletext"/>
              <w:jc w:val="center"/>
            </w:pPr>
            <w:r w:rsidRPr="00A07B30">
              <w:t>12.3</w:t>
            </w:r>
          </w:p>
        </w:tc>
        <w:tc>
          <w:tcPr>
            <w:tcW w:w="428" w:type="pct"/>
          </w:tcPr>
          <w:p w14:paraId="71FAE425" w14:textId="77777777" w:rsidR="00AB62A9" w:rsidRPr="00A07B30" w:rsidRDefault="00AB62A9" w:rsidP="00F51488">
            <w:pPr>
              <w:pStyle w:val="Tabletext"/>
              <w:jc w:val="center"/>
            </w:pPr>
            <w:r w:rsidRPr="00A07B30">
              <w:t>13.8</w:t>
            </w:r>
          </w:p>
        </w:tc>
        <w:tc>
          <w:tcPr>
            <w:tcW w:w="501" w:type="pct"/>
          </w:tcPr>
          <w:p w14:paraId="410F4EDC" w14:textId="77777777" w:rsidR="00AB62A9" w:rsidRPr="00A07B30" w:rsidRDefault="00AB62A9" w:rsidP="00F51488">
            <w:pPr>
              <w:pStyle w:val="Tabletext"/>
              <w:jc w:val="center"/>
            </w:pPr>
            <w:r w:rsidRPr="00A07B30">
              <w:t>9.7</w:t>
            </w:r>
          </w:p>
        </w:tc>
      </w:tr>
      <w:tr w:rsidR="00AB62A9" w:rsidRPr="00A07B30" w14:paraId="1058A0C4" w14:textId="77777777" w:rsidTr="00F51488">
        <w:trPr>
          <w:cantSplit/>
          <w:trHeight w:val="895"/>
        </w:trPr>
        <w:tc>
          <w:tcPr>
            <w:tcW w:w="712" w:type="pct"/>
          </w:tcPr>
          <w:p w14:paraId="5C04AEC9" w14:textId="77777777" w:rsidR="00AB62A9" w:rsidRPr="00A07B30" w:rsidRDefault="00AB62A9" w:rsidP="00F51488">
            <w:pPr>
              <w:pStyle w:val="Tabletext"/>
            </w:pPr>
            <w:r w:rsidRPr="00A07B30">
              <w:t xml:space="preserve">Maximum mobile earth station </w:t>
            </w:r>
            <w:proofErr w:type="spellStart"/>
            <w:r w:rsidRPr="00A07B30">
              <w:t>e.i.r.p</w:t>
            </w:r>
            <w:proofErr w:type="spellEnd"/>
            <w:r w:rsidRPr="00A07B30">
              <w:t>/ channel (</w:t>
            </w:r>
            <w:proofErr w:type="spellStart"/>
            <w:r w:rsidRPr="00A07B30">
              <w:t>dBW</w:t>
            </w:r>
            <w:proofErr w:type="spellEnd"/>
            <w:r w:rsidRPr="00A07B30">
              <w:t>)</w:t>
            </w:r>
          </w:p>
        </w:tc>
        <w:tc>
          <w:tcPr>
            <w:tcW w:w="428" w:type="pct"/>
          </w:tcPr>
          <w:p w14:paraId="3AB23E4C" w14:textId="77777777" w:rsidR="00AB62A9" w:rsidRPr="00A07B30" w:rsidRDefault="00AB62A9" w:rsidP="00F51488">
            <w:pPr>
              <w:pStyle w:val="Tabletext"/>
              <w:jc w:val="center"/>
            </w:pPr>
            <w:r w:rsidRPr="00A07B30">
              <w:t>13.5</w:t>
            </w:r>
          </w:p>
        </w:tc>
        <w:tc>
          <w:tcPr>
            <w:tcW w:w="429" w:type="pct"/>
          </w:tcPr>
          <w:p w14:paraId="630CBBF4" w14:textId="77777777" w:rsidR="00AB62A9" w:rsidRPr="00A07B30" w:rsidRDefault="00AB62A9" w:rsidP="00F51488">
            <w:pPr>
              <w:pStyle w:val="Tabletext"/>
              <w:jc w:val="center"/>
            </w:pPr>
            <w:r w:rsidRPr="00A07B30">
              <w:t>11</w:t>
            </w:r>
          </w:p>
        </w:tc>
        <w:tc>
          <w:tcPr>
            <w:tcW w:w="500" w:type="pct"/>
          </w:tcPr>
          <w:p w14:paraId="7A937161" w14:textId="77777777" w:rsidR="00AB62A9" w:rsidRPr="00A07B30" w:rsidRDefault="00AB62A9" w:rsidP="00F51488">
            <w:pPr>
              <w:pStyle w:val="Tabletext"/>
              <w:jc w:val="center"/>
            </w:pPr>
            <w:r w:rsidRPr="00A07B30">
              <w:t>5</w:t>
            </w:r>
          </w:p>
        </w:tc>
        <w:tc>
          <w:tcPr>
            <w:tcW w:w="499" w:type="pct"/>
          </w:tcPr>
          <w:p w14:paraId="05718C1B" w14:textId="77777777" w:rsidR="00AB62A9" w:rsidRPr="00A07B30" w:rsidRDefault="00AB62A9" w:rsidP="00F51488">
            <w:pPr>
              <w:pStyle w:val="Tabletext"/>
              <w:jc w:val="center"/>
            </w:pPr>
            <w:r w:rsidRPr="00A07B30">
              <w:t>21</w:t>
            </w:r>
          </w:p>
        </w:tc>
        <w:tc>
          <w:tcPr>
            <w:tcW w:w="501" w:type="pct"/>
          </w:tcPr>
          <w:p w14:paraId="701890A4" w14:textId="77777777" w:rsidR="00AB62A9" w:rsidRPr="00A07B30" w:rsidRDefault="00AB62A9" w:rsidP="00F51488">
            <w:pPr>
              <w:pStyle w:val="Tabletext"/>
              <w:jc w:val="center"/>
            </w:pPr>
            <w:r w:rsidRPr="00A07B30">
              <w:t>16</w:t>
            </w:r>
          </w:p>
        </w:tc>
        <w:tc>
          <w:tcPr>
            <w:tcW w:w="501" w:type="pct"/>
          </w:tcPr>
          <w:p w14:paraId="7971E38D" w14:textId="77777777" w:rsidR="00AB62A9" w:rsidRPr="00A07B30" w:rsidRDefault="00AB62A9" w:rsidP="00F51488">
            <w:pPr>
              <w:pStyle w:val="Tabletext"/>
              <w:jc w:val="center"/>
            </w:pPr>
            <w:r w:rsidRPr="00A07B30">
              <w:t>23</w:t>
            </w:r>
          </w:p>
        </w:tc>
        <w:tc>
          <w:tcPr>
            <w:tcW w:w="500" w:type="pct"/>
          </w:tcPr>
          <w:p w14:paraId="2133A1B8" w14:textId="77777777" w:rsidR="00AB62A9" w:rsidRPr="00A07B30" w:rsidRDefault="00AB62A9" w:rsidP="00F51488">
            <w:pPr>
              <w:pStyle w:val="Tabletext"/>
              <w:jc w:val="center"/>
            </w:pPr>
            <w:r w:rsidRPr="00A07B30">
              <w:t>16.1</w:t>
            </w:r>
          </w:p>
        </w:tc>
        <w:tc>
          <w:tcPr>
            <w:tcW w:w="428" w:type="pct"/>
          </w:tcPr>
          <w:p w14:paraId="54CFCF4F" w14:textId="77777777" w:rsidR="00AB62A9" w:rsidRPr="00A07B30" w:rsidRDefault="00AB62A9" w:rsidP="00F51488">
            <w:pPr>
              <w:pStyle w:val="Tabletext"/>
              <w:jc w:val="center"/>
            </w:pPr>
            <w:r w:rsidRPr="00A07B30">
              <w:t>22</w:t>
            </w:r>
          </w:p>
        </w:tc>
        <w:tc>
          <w:tcPr>
            <w:tcW w:w="501" w:type="pct"/>
          </w:tcPr>
          <w:p w14:paraId="4350DDC5" w14:textId="77777777" w:rsidR="00AB62A9" w:rsidRPr="00A07B30" w:rsidRDefault="00AB62A9" w:rsidP="00F51488">
            <w:pPr>
              <w:pStyle w:val="Tabletext"/>
              <w:jc w:val="center"/>
            </w:pPr>
            <w:r w:rsidRPr="00A07B30">
              <w:t>17.1</w:t>
            </w:r>
          </w:p>
        </w:tc>
      </w:tr>
      <w:tr w:rsidR="00AB62A9" w:rsidRPr="00A07B30" w14:paraId="6979BB2E" w14:textId="77777777" w:rsidTr="00F51488">
        <w:trPr>
          <w:cantSplit/>
          <w:trHeight w:val="251"/>
        </w:trPr>
        <w:tc>
          <w:tcPr>
            <w:tcW w:w="712" w:type="pct"/>
          </w:tcPr>
          <w:p w14:paraId="331C3CA5" w14:textId="77777777" w:rsidR="00AB62A9" w:rsidRPr="00A07B30" w:rsidRDefault="00AB62A9" w:rsidP="00F51488">
            <w:pPr>
              <w:pStyle w:val="Tabletext"/>
            </w:pPr>
            <w:r w:rsidRPr="00A07B30">
              <w:t>User data rate</w:t>
            </w:r>
          </w:p>
        </w:tc>
        <w:tc>
          <w:tcPr>
            <w:tcW w:w="428" w:type="pct"/>
          </w:tcPr>
          <w:p w14:paraId="5D4F5DAE" w14:textId="77777777" w:rsidR="00AB62A9" w:rsidRPr="00A07B30" w:rsidRDefault="00AB62A9" w:rsidP="00F51488">
            <w:pPr>
              <w:pStyle w:val="Tabletext"/>
              <w:jc w:val="center"/>
            </w:pPr>
            <w:r w:rsidRPr="00A07B30">
              <w:t>600 bit/s</w:t>
            </w:r>
          </w:p>
        </w:tc>
        <w:tc>
          <w:tcPr>
            <w:tcW w:w="429" w:type="pct"/>
          </w:tcPr>
          <w:p w14:paraId="48C9D0F3" w14:textId="77777777" w:rsidR="00AB62A9" w:rsidRPr="00A07B30" w:rsidRDefault="00AB62A9" w:rsidP="00F51488">
            <w:pPr>
              <w:pStyle w:val="Tabletext"/>
              <w:jc w:val="center"/>
            </w:pPr>
            <w:r w:rsidRPr="00A07B30">
              <w:t>600 bit/s</w:t>
            </w:r>
          </w:p>
        </w:tc>
        <w:tc>
          <w:tcPr>
            <w:tcW w:w="500" w:type="pct"/>
          </w:tcPr>
          <w:p w14:paraId="0161D3F8" w14:textId="77777777" w:rsidR="00AB62A9" w:rsidRPr="00A07B30" w:rsidRDefault="00AB62A9" w:rsidP="00F51488">
            <w:pPr>
              <w:pStyle w:val="Tabletext"/>
              <w:jc w:val="center"/>
            </w:pPr>
            <w:r w:rsidRPr="00A07B30">
              <w:t>Voice Service</w:t>
            </w:r>
          </w:p>
        </w:tc>
        <w:tc>
          <w:tcPr>
            <w:tcW w:w="499" w:type="pct"/>
          </w:tcPr>
          <w:p w14:paraId="210D94D5" w14:textId="77777777" w:rsidR="00AB62A9" w:rsidRPr="00A07B30" w:rsidRDefault="00AB62A9" w:rsidP="00F51488">
            <w:pPr>
              <w:pStyle w:val="Tabletext"/>
              <w:jc w:val="center"/>
            </w:pPr>
            <w:r w:rsidRPr="00A07B30">
              <w:t>500 kbit/s</w:t>
            </w:r>
          </w:p>
        </w:tc>
        <w:tc>
          <w:tcPr>
            <w:tcW w:w="501" w:type="pct"/>
          </w:tcPr>
          <w:p w14:paraId="21136AA7" w14:textId="77777777" w:rsidR="00AB62A9" w:rsidRPr="00A07B30" w:rsidRDefault="00AB62A9" w:rsidP="00F51488">
            <w:pPr>
              <w:pStyle w:val="Tabletext"/>
              <w:jc w:val="center"/>
            </w:pPr>
            <w:r w:rsidRPr="00A07B30">
              <w:t>250 kbit/s</w:t>
            </w:r>
          </w:p>
        </w:tc>
        <w:tc>
          <w:tcPr>
            <w:tcW w:w="501" w:type="pct"/>
          </w:tcPr>
          <w:p w14:paraId="00EF3B49" w14:textId="77777777" w:rsidR="00AB62A9" w:rsidRPr="00A07B30" w:rsidRDefault="00AB62A9" w:rsidP="00F51488">
            <w:pPr>
              <w:pStyle w:val="Tabletext"/>
              <w:jc w:val="center"/>
            </w:pPr>
            <w:r w:rsidRPr="00A07B30">
              <w:t>500 kbit/s</w:t>
            </w:r>
          </w:p>
        </w:tc>
        <w:tc>
          <w:tcPr>
            <w:tcW w:w="500" w:type="pct"/>
          </w:tcPr>
          <w:p w14:paraId="74C21A99" w14:textId="77777777" w:rsidR="00AB62A9" w:rsidRPr="00A07B30" w:rsidRDefault="00AB62A9" w:rsidP="00F51488">
            <w:pPr>
              <w:pStyle w:val="Tabletext"/>
              <w:jc w:val="center"/>
            </w:pPr>
            <w:r w:rsidRPr="00A07B30">
              <w:t>250 kbit/s</w:t>
            </w:r>
          </w:p>
        </w:tc>
        <w:tc>
          <w:tcPr>
            <w:tcW w:w="428" w:type="pct"/>
          </w:tcPr>
          <w:p w14:paraId="5583552F" w14:textId="77777777" w:rsidR="00AB62A9" w:rsidRPr="00A07B30" w:rsidRDefault="00AB62A9" w:rsidP="00F51488">
            <w:pPr>
              <w:pStyle w:val="Tabletext"/>
              <w:jc w:val="center"/>
            </w:pPr>
            <w:r w:rsidRPr="00A07B30">
              <w:t>500 kbit/s</w:t>
            </w:r>
          </w:p>
        </w:tc>
        <w:tc>
          <w:tcPr>
            <w:tcW w:w="501" w:type="pct"/>
          </w:tcPr>
          <w:p w14:paraId="2A67C192" w14:textId="77777777" w:rsidR="00AB62A9" w:rsidRPr="00A07B30" w:rsidRDefault="00AB62A9" w:rsidP="00F51488">
            <w:pPr>
              <w:pStyle w:val="Tabletext"/>
              <w:jc w:val="center"/>
            </w:pPr>
            <w:r w:rsidRPr="00A07B30">
              <w:t>250 kbit/s</w:t>
            </w:r>
          </w:p>
        </w:tc>
      </w:tr>
      <w:tr w:rsidR="00AB62A9" w:rsidRPr="00A07B30" w14:paraId="2D50ECD3" w14:textId="77777777" w:rsidTr="00F51488">
        <w:trPr>
          <w:cantSplit/>
          <w:trHeight w:val="289"/>
        </w:trPr>
        <w:tc>
          <w:tcPr>
            <w:tcW w:w="712" w:type="pct"/>
          </w:tcPr>
          <w:p w14:paraId="7E0EB5F0" w14:textId="77777777" w:rsidR="00AB62A9" w:rsidRPr="00A07B30" w:rsidRDefault="00AB62A9" w:rsidP="00F51488">
            <w:pPr>
              <w:pStyle w:val="Tabletext"/>
            </w:pPr>
            <w:r w:rsidRPr="00A07B30">
              <w:t>Modulation</w:t>
            </w:r>
          </w:p>
        </w:tc>
        <w:tc>
          <w:tcPr>
            <w:tcW w:w="428" w:type="pct"/>
          </w:tcPr>
          <w:p w14:paraId="1566BD6A" w14:textId="77777777" w:rsidR="00AB62A9" w:rsidRPr="00A07B30" w:rsidRDefault="00AB62A9" w:rsidP="00F51488">
            <w:pPr>
              <w:pStyle w:val="Tabletext"/>
              <w:jc w:val="center"/>
            </w:pPr>
            <w:r w:rsidRPr="00A07B30">
              <w:t>32ary FSK</w:t>
            </w:r>
          </w:p>
        </w:tc>
        <w:tc>
          <w:tcPr>
            <w:tcW w:w="429" w:type="pct"/>
          </w:tcPr>
          <w:p w14:paraId="217D3D7D" w14:textId="77777777" w:rsidR="00AB62A9" w:rsidRPr="00A07B30" w:rsidRDefault="00AB62A9" w:rsidP="00F51488">
            <w:pPr>
              <w:pStyle w:val="Tabletext"/>
              <w:jc w:val="center"/>
            </w:pPr>
            <w:r w:rsidRPr="00A07B30">
              <w:t>BPSK</w:t>
            </w:r>
          </w:p>
        </w:tc>
        <w:tc>
          <w:tcPr>
            <w:tcW w:w="500" w:type="pct"/>
          </w:tcPr>
          <w:p w14:paraId="5CAC9DCE" w14:textId="77777777" w:rsidR="00AB62A9" w:rsidRPr="00A07B30" w:rsidRDefault="00AB62A9" w:rsidP="00F51488">
            <w:pPr>
              <w:pStyle w:val="Tabletext"/>
              <w:jc w:val="center"/>
            </w:pPr>
            <w:r w:rsidRPr="00A07B30">
              <w:t>GMSK</w:t>
            </w:r>
          </w:p>
        </w:tc>
        <w:tc>
          <w:tcPr>
            <w:tcW w:w="499" w:type="pct"/>
          </w:tcPr>
          <w:p w14:paraId="652EC6EB" w14:textId="77777777" w:rsidR="00AB62A9" w:rsidRPr="00A07B30" w:rsidRDefault="00AB62A9" w:rsidP="00F51488">
            <w:pPr>
              <w:pStyle w:val="Tabletext"/>
              <w:jc w:val="center"/>
            </w:pPr>
            <w:r w:rsidRPr="00A07B30">
              <w:t>16-QAM</w:t>
            </w:r>
          </w:p>
        </w:tc>
        <w:tc>
          <w:tcPr>
            <w:tcW w:w="501" w:type="pct"/>
          </w:tcPr>
          <w:p w14:paraId="4E921277" w14:textId="77777777" w:rsidR="00AB62A9" w:rsidRPr="00A07B30" w:rsidRDefault="00AB62A9" w:rsidP="00F51488">
            <w:pPr>
              <w:pStyle w:val="Tabletext"/>
              <w:jc w:val="center"/>
            </w:pPr>
            <w:r w:rsidRPr="00A07B30">
              <w:t>16-QAM</w:t>
            </w:r>
          </w:p>
        </w:tc>
        <w:tc>
          <w:tcPr>
            <w:tcW w:w="501" w:type="pct"/>
          </w:tcPr>
          <w:p w14:paraId="54DB4B0D" w14:textId="77777777" w:rsidR="00AB62A9" w:rsidRPr="00A07B30" w:rsidRDefault="00AB62A9" w:rsidP="00F51488">
            <w:pPr>
              <w:pStyle w:val="Tabletext"/>
              <w:jc w:val="center"/>
            </w:pPr>
            <w:r w:rsidRPr="00A07B30">
              <w:t>16-QAM</w:t>
            </w:r>
          </w:p>
        </w:tc>
        <w:tc>
          <w:tcPr>
            <w:tcW w:w="500" w:type="pct"/>
          </w:tcPr>
          <w:p w14:paraId="7BDB1A2B" w14:textId="77777777" w:rsidR="00AB62A9" w:rsidRPr="00A07B30" w:rsidRDefault="00AB62A9" w:rsidP="00F51488">
            <w:pPr>
              <w:pStyle w:val="Tabletext"/>
              <w:jc w:val="center"/>
            </w:pPr>
            <w:r w:rsidRPr="00A07B30">
              <w:t>16-QAM</w:t>
            </w:r>
          </w:p>
        </w:tc>
        <w:tc>
          <w:tcPr>
            <w:tcW w:w="428" w:type="pct"/>
          </w:tcPr>
          <w:p w14:paraId="1F87EBC5" w14:textId="77777777" w:rsidR="00AB62A9" w:rsidRPr="00A07B30" w:rsidRDefault="00AB62A9" w:rsidP="00F51488">
            <w:pPr>
              <w:pStyle w:val="Tabletext"/>
              <w:jc w:val="center"/>
            </w:pPr>
            <w:r w:rsidRPr="00A07B30">
              <w:t>16-QAM</w:t>
            </w:r>
          </w:p>
        </w:tc>
        <w:tc>
          <w:tcPr>
            <w:tcW w:w="501" w:type="pct"/>
          </w:tcPr>
          <w:p w14:paraId="3C6C99B1" w14:textId="77777777" w:rsidR="00AB62A9" w:rsidRPr="00A07B30" w:rsidRDefault="00AB62A9" w:rsidP="00F51488">
            <w:pPr>
              <w:pStyle w:val="Tabletext"/>
              <w:jc w:val="center"/>
            </w:pPr>
            <w:r w:rsidRPr="00A07B30">
              <w:t>16-QAM</w:t>
            </w:r>
          </w:p>
        </w:tc>
      </w:tr>
      <w:tr w:rsidR="00AB62A9" w:rsidRPr="00A07B30" w14:paraId="57ABF8AA" w14:textId="77777777" w:rsidTr="00F51488">
        <w:trPr>
          <w:cantSplit/>
          <w:trHeight w:val="680"/>
        </w:trPr>
        <w:tc>
          <w:tcPr>
            <w:tcW w:w="712" w:type="pct"/>
          </w:tcPr>
          <w:p w14:paraId="149A261C" w14:textId="77777777" w:rsidR="00AB62A9" w:rsidRPr="00BC0D29" w:rsidRDefault="00AB62A9" w:rsidP="00F51488">
            <w:pPr>
              <w:pStyle w:val="Tabletext"/>
              <w:rPr>
                <w:lang w:val="fr-FR"/>
                <w:rPrChange w:id="76" w:author="David Weinreich" w:date="2024-07-11T17:19:00Z" w16du:dateUtc="2024-07-11T21:19:00Z">
                  <w:rPr/>
                </w:rPrChange>
              </w:rPr>
            </w:pPr>
            <w:r w:rsidRPr="00BC0D29">
              <w:rPr>
                <w:lang w:val="fr-FR"/>
                <w:rPrChange w:id="77" w:author="David Weinreich" w:date="2024-07-11T17:19:00Z" w16du:dateUtc="2024-07-11T21:19:00Z">
                  <w:rPr/>
                </w:rPrChange>
              </w:rPr>
              <w:t xml:space="preserve">Minimum Satellite </w:t>
            </w:r>
            <w:proofErr w:type="spellStart"/>
            <w:r w:rsidRPr="00BC0D29">
              <w:rPr>
                <w:lang w:val="fr-FR"/>
                <w:rPrChange w:id="78" w:author="David Weinreich" w:date="2024-07-11T17:19:00Z" w16du:dateUtc="2024-07-11T21:19:00Z">
                  <w:rPr/>
                </w:rPrChange>
              </w:rPr>
              <w:t>e.i.r.p</w:t>
            </w:r>
            <w:proofErr w:type="spellEnd"/>
            <w:r w:rsidRPr="00BC0D29">
              <w:rPr>
                <w:lang w:val="fr-FR"/>
                <w:rPrChange w:id="79" w:author="David Weinreich" w:date="2024-07-11T17:19:00Z" w16du:dateUtc="2024-07-11T21:19:00Z">
                  <w:rPr/>
                </w:rPrChange>
              </w:rPr>
              <w:t>./</w:t>
            </w:r>
            <w:proofErr w:type="spellStart"/>
            <w:r w:rsidRPr="00BC0D29">
              <w:rPr>
                <w:lang w:val="fr-FR"/>
                <w:rPrChange w:id="80" w:author="David Weinreich" w:date="2024-07-11T17:19:00Z" w16du:dateUtc="2024-07-11T21:19:00Z">
                  <w:rPr/>
                </w:rPrChange>
              </w:rPr>
              <w:t>channel</w:t>
            </w:r>
            <w:proofErr w:type="spellEnd"/>
            <w:r w:rsidRPr="00BC0D29">
              <w:rPr>
                <w:lang w:val="fr-FR"/>
                <w:rPrChange w:id="81" w:author="David Weinreich" w:date="2024-07-11T17:19:00Z" w16du:dateUtc="2024-07-11T21:19:00Z">
                  <w:rPr/>
                </w:rPrChange>
              </w:rPr>
              <w:t xml:space="preserve"> (</w:t>
            </w:r>
            <w:proofErr w:type="spellStart"/>
            <w:r w:rsidRPr="00BC0D29">
              <w:rPr>
                <w:lang w:val="fr-FR"/>
                <w:rPrChange w:id="82" w:author="David Weinreich" w:date="2024-07-11T17:19:00Z" w16du:dateUtc="2024-07-11T21:19:00Z">
                  <w:rPr/>
                </w:rPrChange>
              </w:rPr>
              <w:t>dBW</w:t>
            </w:r>
            <w:proofErr w:type="spellEnd"/>
            <w:r w:rsidRPr="00BC0D29">
              <w:rPr>
                <w:lang w:val="fr-FR"/>
                <w:rPrChange w:id="83" w:author="David Weinreich" w:date="2024-07-11T17:19:00Z" w16du:dateUtc="2024-07-11T21:19:00Z">
                  <w:rPr/>
                </w:rPrChange>
              </w:rPr>
              <w:t>)</w:t>
            </w:r>
          </w:p>
        </w:tc>
        <w:tc>
          <w:tcPr>
            <w:tcW w:w="428" w:type="pct"/>
          </w:tcPr>
          <w:p w14:paraId="78B4B046" w14:textId="77777777" w:rsidR="00AB62A9" w:rsidRPr="00A07B30" w:rsidRDefault="00AB62A9" w:rsidP="00F51488">
            <w:pPr>
              <w:pStyle w:val="Tabletext"/>
              <w:jc w:val="center"/>
            </w:pPr>
            <w:r w:rsidRPr="00A07B30">
              <w:t>22.30</w:t>
            </w:r>
          </w:p>
        </w:tc>
        <w:tc>
          <w:tcPr>
            <w:tcW w:w="429" w:type="pct"/>
          </w:tcPr>
          <w:p w14:paraId="46DB5ECC" w14:textId="77777777" w:rsidR="00AB62A9" w:rsidRPr="00A07B30" w:rsidRDefault="00AB62A9" w:rsidP="00F51488">
            <w:pPr>
              <w:pStyle w:val="Tabletext"/>
              <w:jc w:val="center"/>
            </w:pPr>
            <w:r w:rsidRPr="00A07B30">
              <w:t>16.6</w:t>
            </w:r>
          </w:p>
        </w:tc>
        <w:tc>
          <w:tcPr>
            <w:tcW w:w="500" w:type="pct"/>
          </w:tcPr>
          <w:p w14:paraId="68D08B34" w14:textId="77777777" w:rsidR="00AB62A9" w:rsidRPr="00A07B30" w:rsidRDefault="00AB62A9" w:rsidP="00F51488">
            <w:pPr>
              <w:pStyle w:val="Tabletext"/>
              <w:jc w:val="center"/>
            </w:pPr>
            <w:r w:rsidRPr="00A07B30">
              <w:t>40.5</w:t>
            </w:r>
          </w:p>
        </w:tc>
        <w:tc>
          <w:tcPr>
            <w:tcW w:w="499" w:type="pct"/>
          </w:tcPr>
          <w:p w14:paraId="23793497" w14:textId="77777777" w:rsidR="00AB62A9" w:rsidRPr="00A07B30" w:rsidRDefault="00AB62A9" w:rsidP="00F51488">
            <w:pPr>
              <w:pStyle w:val="Tabletext"/>
              <w:jc w:val="center"/>
            </w:pPr>
            <w:r w:rsidRPr="00A07B30">
              <w:t>40.5</w:t>
            </w:r>
          </w:p>
        </w:tc>
        <w:tc>
          <w:tcPr>
            <w:tcW w:w="501" w:type="pct"/>
          </w:tcPr>
          <w:p w14:paraId="7BE35181" w14:textId="77777777" w:rsidR="00AB62A9" w:rsidRPr="00A07B30" w:rsidRDefault="00AB62A9" w:rsidP="00F51488">
            <w:pPr>
              <w:pStyle w:val="Tabletext"/>
              <w:jc w:val="center"/>
            </w:pPr>
            <w:r w:rsidRPr="00A07B30">
              <w:t>40.5</w:t>
            </w:r>
          </w:p>
        </w:tc>
        <w:tc>
          <w:tcPr>
            <w:tcW w:w="501" w:type="pct"/>
          </w:tcPr>
          <w:p w14:paraId="5ABABB19" w14:textId="77777777" w:rsidR="00AB62A9" w:rsidRPr="00A07B30" w:rsidRDefault="00AB62A9" w:rsidP="00F51488">
            <w:pPr>
              <w:pStyle w:val="Tabletext"/>
              <w:jc w:val="center"/>
            </w:pPr>
            <w:r w:rsidRPr="00A07B30">
              <w:t>40.5</w:t>
            </w:r>
          </w:p>
        </w:tc>
        <w:tc>
          <w:tcPr>
            <w:tcW w:w="500" w:type="pct"/>
          </w:tcPr>
          <w:p w14:paraId="48A88406" w14:textId="77777777" w:rsidR="00AB62A9" w:rsidRPr="00A07B30" w:rsidRDefault="00AB62A9" w:rsidP="00F51488">
            <w:pPr>
              <w:pStyle w:val="Tabletext"/>
              <w:jc w:val="center"/>
            </w:pPr>
            <w:r w:rsidRPr="00A07B30">
              <w:t>40.5</w:t>
            </w:r>
          </w:p>
        </w:tc>
        <w:tc>
          <w:tcPr>
            <w:tcW w:w="428" w:type="pct"/>
          </w:tcPr>
          <w:p w14:paraId="03DDC123" w14:textId="77777777" w:rsidR="00AB62A9" w:rsidRPr="00A07B30" w:rsidRDefault="00AB62A9" w:rsidP="00F51488">
            <w:pPr>
              <w:pStyle w:val="Tabletext"/>
              <w:jc w:val="center"/>
            </w:pPr>
            <w:r w:rsidRPr="00A07B30">
              <w:t>40.5</w:t>
            </w:r>
          </w:p>
        </w:tc>
        <w:tc>
          <w:tcPr>
            <w:tcW w:w="501" w:type="pct"/>
          </w:tcPr>
          <w:p w14:paraId="6D46FEDB" w14:textId="77777777" w:rsidR="00AB62A9" w:rsidRPr="00A07B30" w:rsidRDefault="00AB62A9" w:rsidP="00F51488">
            <w:pPr>
              <w:pStyle w:val="Tabletext"/>
              <w:jc w:val="center"/>
            </w:pPr>
            <w:r w:rsidRPr="00A07B30">
              <w:t>40.5</w:t>
            </w:r>
          </w:p>
        </w:tc>
      </w:tr>
      <w:tr w:rsidR="00AB62A9" w:rsidRPr="00A07B30" w14:paraId="57D27163" w14:textId="77777777" w:rsidTr="00F51488">
        <w:trPr>
          <w:cantSplit/>
          <w:trHeight w:val="680"/>
        </w:trPr>
        <w:tc>
          <w:tcPr>
            <w:tcW w:w="712" w:type="pct"/>
          </w:tcPr>
          <w:p w14:paraId="7B6F7B2E" w14:textId="77777777" w:rsidR="00AB62A9" w:rsidRPr="00A07B30" w:rsidRDefault="00AB62A9" w:rsidP="00F51488">
            <w:pPr>
              <w:pStyle w:val="Tabletext"/>
            </w:pPr>
            <w:r w:rsidRPr="00A07B30">
              <w:t xml:space="preserve">Maximum satellite </w:t>
            </w:r>
            <w:proofErr w:type="spellStart"/>
            <w:r w:rsidRPr="00A07B30">
              <w:t>e.i.r.p</w:t>
            </w:r>
            <w:proofErr w:type="spellEnd"/>
            <w:r w:rsidRPr="00A07B30">
              <w:t>/channel (</w:t>
            </w:r>
            <w:proofErr w:type="spellStart"/>
            <w:r w:rsidRPr="00A07B30">
              <w:t>dBW</w:t>
            </w:r>
            <w:proofErr w:type="spellEnd"/>
            <w:r w:rsidRPr="00A07B30">
              <w:t>)</w:t>
            </w:r>
          </w:p>
        </w:tc>
        <w:tc>
          <w:tcPr>
            <w:tcW w:w="428" w:type="pct"/>
          </w:tcPr>
          <w:p w14:paraId="7ED5835A" w14:textId="77777777" w:rsidR="00AB62A9" w:rsidRPr="00A07B30" w:rsidRDefault="00AB62A9" w:rsidP="00F51488">
            <w:pPr>
              <w:pStyle w:val="Tabletext"/>
              <w:jc w:val="center"/>
            </w:pPr>
            <w:r w:rsidRPr="00A07B30">
              <w:t>27.4</w:t>
            </w:r>
          </w:p>
        </w:tc>
        <w:tc>
          <w:tcPr>
            <w:tcW w:w="429" w:type="pct"/>
          </w:tcPr>
          <w:p w14:paraId="601D0669" w14:textId="77777777" w:rsidR="00AB62A9" w:rsidRPr="00A07B30" w:rsidRDefault="00AB62A9" w:rsidP="00F51488">
            <w:pPr>
              <w:pStyle w:val="Tabletext"/>
              <w:jc w:val="center"/>
            </w:pPr>
            <w:r w:rsidRPr="00A07B30">
              <w:t>21.8</w:t>
            </w:r>
          </w:p>
        </w:tc>
        <w:tc>
          <w:tcPr>
            <w:tcW w:w="500" w:type="pct"/>
          </w:tcPr>
          <w:p w14:paraId="548BC794" w14:textId="77777777" w:rsidR="00AB62A9" w:rsidRPr="00A07B30" w:rsidRDefault="00AB62A9" w:rsidP="00F51488">
            <w:pPr>
              <w:pStyle w:val="Tabletext"/>
              <w:jc w:val="center"/>
            </w:pPr>
            <w:r w:rsidRPr="00A07B30">
              <w:t>44.5</w:t>
            </w:r>
          </w:p>
        </w:tc>
        <w:tc>
          <w:tcPr>
            <w:tcW w:w="499" w:type="pct"/>
          </w:tcPr>
          <w:p w14:paraId="11746604" w14:textId="77777777" w:rsidR="00AB62A9" w:rsidRPr="00A07B30" w:rsidRDefault="00AB62A9" w:rsidP="00F51488">
            <w:pPr>
              <w:pStyle w:val="Tabletext"/>
              <w:jc w:val="center"/>
            </w:pPr>
            <w:r w:rsidRPr="00A07B30">
              <w:t>44.5</w:t>
            </w:r>
          </w:p>
        </w:tc>
        <w:tc>
          <w:tcPr>
            <w:tcW w:w="501" w:type="pct"/>
          </w:tcPr>
          <w:p w14:paraId="397A547C" w14:textId="77777777" w:rsidR="00AB62A9" w:rsidRPr="00A07B30" w:rsidRDefault="00AB62A9" w:rsidP="00F51488">
            <w:pPr>
              <w:pStyle w:val="Tabletext"/>
              <w:jc w:val="center"/>
            </w:pPr>
            <w:r w:rsidRPr="00A07B30">
              <w:t>44.5</w:t>
            </w:r>
          </w:p>
        </w:tc>
        <w:tc>
          <w:tcPr>
            <w:tcW w:w="501" w:type="pct"/>
          </w:tcPr>
          <w:p w14:paraId="2507F942" w14:textId="77777777" w:rsidR="00AB62A9" w:rsidRPr="00A07B30" w:rsidRDefault="00AB62A9" w:rsidP="00F51488">
            <w:pPr>
              <w:pStyle w:val="Tabletext"/>
              <w:jc w:val="center"/>
            </w:pPr>
            <w:r w:rsidRPr="00A07B30">
              <w:t>44.5</w:t>
            </w:r>
          </w:p>
        </w:tc>
        <w:tc>
          <w:tcPr>
            <w:tcW w:w="500" w:type="pct"/>
          </w:tcPr>
          <w:p w14:paraId="3DF21525" w14:textId="77777777" w:rsidR="00AB62A9" w:rsidRPr="00A07B30" w:rsidRDefault="00AB62A9" w:rsidP="00F51488">
            <w:pPr>
              <w:pStyle w:val="Tabletext"/>
              <w:jc w:val="center"/>
            </w:pPr>
            <w:r w:rsidRPr="00A07B30">
              <w:t>44.5</w:t>
            </w:r>
          </w:p>
        </w:tc>
        <w:tc>
          <w:tcPr>
            <w:tcW w:w="428" w:type="pct"/>
          </w:tcPr>
          <w:p w14:paraId="0B2200D0" w14:textId="77777777" w:rsidR="00AB62A9" w:rsidRPr="00A07B30" w:rsidRDefault="00AB62A9" w:rsidP="00F51488">
            <w:pPr>
              <w:pStyle w:val="Tabletext"/>
              <w:jc w:val="center"/>
            </w:pPr>
            <w:r w:rsidRPr="00A07B30">
              <w:t>44.5</w:t>
            </w:r>
          </w:p>
        </w:tc>
        <w:tc>
          <w:tcPr>
            <w:tcW w:w="501" w:type="pct"/>
          </w:tcPr>
          <w:p w14:paraId="3285F345" w14:textId="77777777" w:rsidR="00AB62A9" w:rsidRPr="00A07B30" w:rsidRDefault="00AB62A9" w:rsidP="00F51488">
            <w:pPr>
              <w:pStyle w:val="Tabletext"/>
              <w:jc w:val="center"/>
            </w:pPr>
            <w:r w:rsidRPr="00A07B30">
              <w:t>44.5</w:t>
            </w:r>
          </w:p>
        </w:tc>
      </w:tr>
      <w:tr w:rsidR="00AB62A9" w:rsidRPr="00A07B30" w14:paraId="1454BCBE" w14:textId="77777777" w:rsidTr="00F51488">
        <w:trPr>
          <w:cantSplit/>
          <w:trHeight w:val="503"/>
        </w:trPr>
        <w:tc>
          <w:tcPr>
            <w:tcW w:w="712" w:type="pct"/>
          </w:tcPr>
          <w:p w14:paraId="3F54BC34" w14:textId="77777777" w:rsidR="00AB62A9" w:rsidRPr="00A07B30" w:rsidRDefault="00AB62A9" w:rsidP="00F51488">
            <w:pPr>
              <w:pStyle w:val="Tabletext"/>
            </w:pPr>
            <w:r w:rsidRPr="00A07B30">
              <w:t xml:space="preserve">Uplink </w:t>
            </w:r>
          </w:p>
          <w:p w14:paraId="30C4FD8B" w14:textId="77777777" w:rsidR="00AB62A9" w:rsidRPr="00A07B30" w:rsidRDefault="00AB62A9" w:rsidP="00F51488">
            <w:pPr>
              <w:pStyle w:val="Tabletext"/>
            </w:pPr>
            <w:r w:rsidRPr="00A07B30">
              <w:t>channel spacing</w:t>
            </w:r>
            <w:r w:rsidRPr="00A07B30">
              <w:br/>
              <w:t>(nominal) (kHz)</w:t>
            </w:r>
          </w:p>
        </w:tc>
        <w:tc>
          <w:tcPr>
            <w:tcW w:w="428" w:type="pct"/>
          </w:tcPr>
          <w:p w14:paraId="103F917E" w14:textId="77777777" w:rsidR="00AB62A9" w:rsidRPr="00A07B30" w:rsidRDefault="00AB62A9" w:rsidP="00F51488">
            <w:pPr>
              <w:pStyle w:val="Tabletext"/>
              <w:jc w:val="center"/>
            </w:pPr>
            <w:r w:rsidRPr="00A07B30">
              <w:t>2.5</w:t>
            </w:r>
          </w:p>
        </w:tc>
        <w:tc>
          <w:tcPr>
            <w:tcW w:w="429" w:type="pct"/>
          </w:tcPr>
          <w:p w14:paraId="71BD5A00" w14:textId="77777777" w:rsidR="00AB62A9" w:rsidRPr="00A07B30" w:rsidRDefault="00AB62A9" w:rsidP="00F51488">
            <w:pPr>
              <w:pStyle w:val="Tabletext"/>
              <w:jc w:val="center"/>
            </w:pPr>
            <w:r w:rsidRPr="00A07B30">
              <w:t>5</w:t>
            </w:r>
          </w:p>
        </w:tc>
        <w:tc>
          <w:tcPr>
            <w:tcW w:w="500" w:type="pct"/>
          </w:tcPr>
          <w:p w14:paraId="083299EE" w14:textId="77777777" w:rsidR="00AB62A9" w:rsidRPr="00A07B30" w:rsidRDefault="00AB62A9" w:rsidP="00F51488">
            <w:pPr>
              <w:pStyle w:val="Tabletext"/>
              <w:jc w:val="center"/>
            </w:pPr>
            <w:r w:rsidRPr="00A07B30">
              <w:t>50</w:t>
            </w:r>
          </w:p>
        </w:tc>
        <w:tc>
          <w:tcPr>
            <w:tcW w:w="499" w:type="pct"/>
          </w:tcPr>
          <w:p w14:paraId="1847F08B" w14:textId="77777777" w:rsidR="00AB62A9" w:rsidRPr="00A07B30" w:rsidRDefault="00AB62A9" w:rsidP="00F51488">
            <w:pPr>
              <w:pStyle w:val="Tabletext"/>
              <w:jc w:val="center"/>
            </w:pPr>
            <w:r w:rsidRPr="00A07B30">
              <w:t>200</w:t>
            </w:r>
          </w:p>
        </w:tc>
        <w:tc>
          <w:tcPr>
            <w:tcW w:w="501" w:type="pct"/>
          </w:tcPr>
          <w:p w14:paraId="1AE3B700" w14:textId="77777777" w:rsidR="00AB62A9" w:rsidRPr="00A07B30" w:rsidRDefault="00AB62A9" w:rsidP="00F51488">
            <w:pPr>
              <w:pStyle w:val="Tabletext"/>
              <w:jc w:val="center"/>
            </w:pPr>
            <w:r w:rsidRPr="00A07B30">
              <w:t>200</w:t>
            </w:r>
          </w:p>
        </w:tc>
        <w:tc>
          <w:tcPr>
            <w:tcW w:w="501" w:type="pct"/>
          </w:tcPr>
          <w:p w14:paraId="2CF03ED0" w14:textId="77777777" w:rsidR="00AB62A9" w:rsidRPr="00A07B30" w:rsidRDefault="00AB62A9" w:rsidP="00F51488">
            <w:pPr>
              <w:pStyle w:val="Tabletext"/>
              <w:jc w:val="center"/>
            </w:pPr>
            <w:r w:rsidRPr="00A07B30">
              <w:t>200</w:t>
            </w:r>
          </w:p>
        </w:tc>
        <w:tc>
          <w:tcPr>
            <w:tcW w:w="500" w:type="pct"/>
          </w:tcPr>
          <w:p w14:paraId="17A673CD" w14:textId="77777777" w:rsidR="00AB62A9" w:rsidRPr="00A07B30" w:rsidRDefault="00AB62A9" w:rsidP="00F51488">
            <w:pPr>
              <w:pStyle w:val="Tabletext"/>
              <w:jc w:val="center"/>
            </w:pPr>
            <w:r w:rsidRPr="00A07B30">
              <w:t>200</w:t>
            </w:r>
          </w:p>
        </w:tc>
        <w:tc>
          <w:tcPr>
            <w:tcW w:w="428" w:type="pct"/>
          </w:tcPr>
          <w:p w14:paraId="67B548D3" w14:textId="77777777" w:rsidR="00AB62A9" w:rsidRPr="00A07B30" w:rsidRDefault="00AB62A9" w:rsidP="00F51488">
            <w:pPr>
              <w:pStyle w:val="Tabletext"/>
              <w:jc w:val="center"/>
            </w:pPr>
            <w:r w:rsidRPr="00A07B30">
              <w:t>200</w:t>
            </w:r>
          </w:p>
        </w:tc>
        <w:tc>
          <w:tcPr>
            <w:tcW w:w="501" w:type="pct"/>
          </w:tcPr>
          <w:p w14:paraId="30B7C030" w14:textId="77777777" w:rsidR="00AB62A9" w:rsidRPr="00A07B30" w:rsidRDefault="00AB62A9" w:rsidP="00F51488">
            <w:pPr>
              <w:pStyle w:val="Tabletext"/>
              <w:jc w:val="center"/>
            </w:pPr>
            <w:r w:rsidRPr="00A07B30">
              <w:t>200</w:t>
            </w:r>
          </w:p>
        </w:tc>
      </w:tr>
      <w:tr w:rsidR="00AB62A9" w:rsidRPr="00A07B30" w14:paraId="362C8A78" w14:textId="77777777" w:rsidTr="00F51488">
        <w:trPr>
          <w:cantSplit/>
          <w:trHeight w:val="503"/>
        </w:trPr>
        <w:tc>
          <w:tcPr>
            <w:tcW w:w="712" w:type="pct"/>
          </w:tcPr>
          <w:p w14:paraId="11D98D8F" w14:textId="77777777" w:rsidR="00AB62A9" w:rsidRPr="00A07B30" w:rsidRDefault="00AB62A9" w:rsidP="00F51488">
            <w:pPr>
              <w:pStyle w:val="Tabletext"/>
            </w:pPr>
            <w:r w:rsidRPr="00A07B30">
              <w:t>Downlink channel spacing (nominal) (kHz)</w:t>
            </w:r>
          </w:p>
        </w:tc>
        <w:tc>
          <w:tcPr>
            <w:tcW w:w="428" w:type="pct"/>
          </w:tcPr>
          <w:p w14:paraId="621853D4" w14:textId="77777777" w:rsidR="00AB62A9" w:rsidRPr="00A07B30" w:rsidRDefault="00AB62A9" w:rsidP="00F51488">
            <w:pPr>
              <w:pStyle w:val="Tabletext"/>
              <w:jc w:val="center"/>
            </w:pPr>
            <w:r w:rsidRPr="00A07B30">
              <w:t>2.5</w:t>
            </w:r>
          </w:p>
        </w:tc>
        <w:tc>
          <w:tcPr>
            <w:tcW w:w="429" w:type="pct"/>
          </w:tcPr>
          <w:p w14:paraId="5A54E4A6" w14:textId="77777777" w:rsidR="00AB62A9" w:rsidRPr="00A07B30" w:rsidRDefault="00AB62A9" w:rsidP="00F51488">
            <w:pPr>
              <w:pStyle w:val="Tabletext"/>
              <w:jc w:val="center"/>
            </w:pPr>
            <w:r w:rsidRPr="00A07B30">
              <w:t>5</w:t>
            </w:r>
          </w:p>
        </w:tc>
        <w:tc>
          <w:tcPr>
            <w:tcW w:w="500" w:type="pct"/>
          </w:tcPr>
          <w:p w14:paraId="05D49F15" w14:textId="77777777" w:rsidR="00AB62A9" w:rsidRPr="00A07B30" w:rsidRDefault="00AB62A9" w:rsidP="00F51488">
            <w:pPr>
              <w:pStyle w:val="Tabletext"/>
              <w:jc w:val="center"/>
            </w:pPr>
            <w:r w:rsidRPr="00A07B30">
              <w:t>200</w:t>
            </w:r>
          </w:p>
        </w:tc>
        <w:tc>
          <w:tcPr>
            <w:tcW w:w="499" w:type="pct"/>
          </w:tcPr>
          <w:p w14:paraId="48E795E3" w14:textId="77777777" w:rsidR="00AB62A9" w:rsidRPr="00A07B30" w:rsidRDefault="00AB62A9" w:rsidP="00F51488">
            <w:pPr>
              <w:pStyle w:val="Tabletext"/>
              <w:jc w:val="center"/>
            </w:pPr>
            <w:r w:rsidRPr="00A07B30">
              <w:t>200</w:t>
            </w:r>
          </w:p>
        </w:tc>
        <w:tc>
          <w:tcPr>
            <w:tcW w:w="501" w:type="pct"/>
          </w:tcPr>
          <w:p w14:paraId="776DF436" w14:textId="77777777" w:rsidR="00AB62A9" w:rsidRPr="00A07B30" w:rsidRDefault="00AB62A9" w:rsidP="00F51488">
            <w:pPr>
              <w:pStyle w:val="Tabletext"/>
              <w:jc w:val="center"/>
            </w:pPr>
            <w:r w:rsidRPr="00A07B30">
              <w:t>200</w:t>
            </w:r>
          </w:p>
        </w:tc>
        <w:tc>
          <w:tcPr>
            <w:tcW w:w="501" w:type="pct"/>
          </w:tcPr>
          <w:p w14:paraId="503EB826" w14:textId="77777777" w:rsidR="00AB62A9" w:rsidRPr="00A07B30" w:rsidRDefault="00AB62A9" w:rsidP="00F51488">
            <w:pPr>
              <w:pStyle w:val="Tabletext"/>
              <w:jc w:val="center"/>
            </w:pPr>
            <w:r w:rsidRPr="00A07B30">
              <w:t>200</w:t>
            </w:r>
          </w:p>
        </w:tc>
        <w:tc>
          <w:tcPr>
            <w:tcW w:w="500" w:type="pct"/>
          </w:tcPr>
          <w:p w14:paraId="112B5F73" w14:textId="77777777" w:rsidR="00AB62A9" w:rsidRPr="00A07B30" w:rsidRDefault="00AB62A9" w:rsidP="00F51488">
            <w:pPr>
              <w:pStyle w:val="Tabletext"/>
              <w:jc w:val="center"/>
            </w:pPr>
            <w:r w:rsidRPr="00A07B30">
              <w:t>200</w:t>
            </w:r>
          </w:p>
        </w:tc>
        <w:tc>
          <w:tcPr>
            <w:tcW w:w="428" w:type="pct"/>
          </w:tcPr>
          <w:p w14:paraId="47F989DB" w14:textId="77777777" w:rsidR="00AB62A9" w:rsidRPr="00A07B30" w:rsidRDefault="00AB62A9" w:rsidP="00F51488">
            <w:pPr>
              <w:pStyle w:val="Tabletext"/>
              <w:jc w:val="center"/>
            </w:pPr>
            <w:r w:rsidRPr="00A07B30">
              <w:t>200</w:t>
            </w:r>
          </w:p>
        </w:tc>
        <w:tc>
          <w:tcPr>
            <w:tcW w:w="501" w:type="pct"/>
          </w:tcPr>
          <w:p w14:paraId="4B2A708C" w14:textId="77777777" w:rsidR="00AB62A9" w:rsidRPr="00A07B30" w:rsidRDefault="00AB62A9" w:rsidP="00F51488">
            <w:pPr>
              <w:pStyle w:val="Tabletext"/>
              <w:jc w:val="center"/>
            </w:pPr>
            <w:r w:rsidRPr="00A07B30">
              <w:t>200</w:t>
            </w:r>
          </w:p>
        </w:tc>
      </w:tr>
      <w:tr w:rsidR="00AB62A9" w:rsidRPr="00A07B30" w14:paraId="26F912A2" w14:textId="77777777" w:rsidTr="00F51488">
        <w:trPr>
          <w:cantSplit/>
          <w:trHeight w:val="718"/>
        </w:trPr>
        <w:tc>
          <w:tcPr>
            <w:tcW w:w="712" w:type="pct"/>
          </w:tcPr>
          <w:p w14:paraId="65C8EEBD" w14:textId="77777777" w:rsidR="00AB62A9" w:rsidRPr="00A07B30" w:rsidRDefault="00AB62A9" w:rsidP="00F51488">
            <w:pPr>
              <w:pStyle w:val="Tabletext"/>
            </w:pPr>
            <w:r w:rsidRPr="00A07B30">
              <w:t>Satellite peak antenna gain (</w:t>
            </w:r>
            <w:proofErr w:type="spellStart"/>
            <w:r w:rsidRPr="00A07B30">
              <w:t>dBi</w:t>
            </w:r>
            <w:proofErr w:type="spellEnd"/>
            <w:r w:rsidRPr="00A07B30">
              <w:t>)</w:t>
            </w:r>
          </w:p>
        </w:tc>
        <w:tc>
          <w:tcPr>
            <w:tcW w:w="428" w:type="pct"/>
          </w:tcPr>
          <w:p w14:paraId="687BBDFF" w14:textId="77777777" w:rsidR="00AB62A9" w:rsidRPr="00A07B30" w:rsidRDefault="00AB62A9" w:rsidP="00F51488">
            <w:pPr>
              <w:pStyle w:val="Tabletext"/>
              <w:jc w:val="center"/>
            </w:pPr>
            <w:r w:rsidRPr="00A07B30">
              <w:t>22</w:t>
            </w:r>
          </w:p>
        </w:tc>
        <w:tc>
          <w:tcPr>
            <w:tcW w:w="429" w:type="pct"/>
          </w:tcPr>
          <w:p w14:paraId="6E34CAB5" w14:textId="77777777" w:rsidR="00AB62A9" w:rsidRPr="00A07B30" w:rsidRDefault="00AB62A9" w:rsidP="00F51488">
            <w:pPr>
              <w:pStyle w:val="Tabletext"/>
              <w:jc w:val="center"/>
            </w:pPr>
            <w:r w:rsidRPr="00A07B30">
              <w:t>22</w:t>
            </w:r>
          </w:p>
        </w:tc>
        <w:tc>
          <w:tcPr>
            <w:tcW w:w="500" w:type="pct"/>
          </w:tcPr>
          <w:p w14:paraId="7A51713E" w14:textId="77777777" w:rsidR="00AB62A9" w:rsidRPr="00A07B30" w:rsidRDefault="00AB62A9" w:rsidP="00F51488">
            <w:pPr>
              <w:pStyle w:val="Tabletext"/>
              <w:jc w:val="center"/>
            </w:pPr>
            <w:r w:rsidRPr="00A07B30">
              <w:t>44</w:t>
            </w:r>
          </w:p>
        </w:tc>
        <w:tc>
          <w:tcPr>
            <w:tcW w:w="499" w:type="pct"/>
          </w:tcPr>
          <w:p w14:paraId="21726285" w14:textId="77777777" w:rsidR="00AB62A9" w:rsidRPr="00A07B30" w:rsidRDefault="00AB62A9" w:rsidP="00F51488">
            <w:pPr>
              <w:pStyle w:val="Tabletext"/>
              <w:jc w:val="center"/>
            </w:pPr>
            <w:r w:rsidRPr="00A07B30">
              <w:t>44</w:t>
            </w:r>
          </w:p>
        </w:tc>
        <w:tc>
          <w:tcPr>
            <w:tcW w:w="501" w:type="pct"/>
          </w:tcPr>
          <w:p w14:paraId="3C3A39B2" w14:textId="77777777" w:rsidR="00AB62A9" w:rsidRPr="00A07B30" w:rsidRDefault="00AB62A9" w:rsidP="00F51488">
            <w:pPr>
              <w:pStyle w:val="Tabletext"/>
              <w:jc w:val="center"/>
            </w:pPr>
            <w:r w:rsidRPr="00A07B30">
              <w:t>44</w:t>
            </w:r>
          </w:p>
        </w:tc>
        <w:tc>
          <w:tcPr>
            <w:tcW w:w="501" w:type="pct"/>
          </w:tcPr>
          <w:p w14:paraId="20C4300B" w14:textId="77777777" w:rsidR="00AB62A9" w:rsidRPr="00A07B30" w:rsidRDefault="00AB62A9" w:rsidP="00F51488">
            <w:pPr>
              <w:pStyle w:val="Tabletext"/>
              <w:jc w:val="center"/>
            </w:pPr>
            <w:r w:rsidRPr="00A07B30">
              <w:t>44</w:t>
            </w:r>
          </w:p>
        </w:tc>
        <w:tc>
          <w:tcPr>
            <w:tcW w:w="500" w:type="pct"/>
          </w:tcPr>
          <w:p w14:paraId="2173C953" w14:textId="77777777" w:rsidR="00AB62A9" w:rsidRPr="00A07B30" w:rsidRDefault="00AB62A9" w:rsidP="00F51488">
            <w:pPr>
              <w:pStyle w:val="Tabletext"/>
              <w:jc w:val="center"/>
            </w:pPr>
            <w:r w:rsidRPr="00A07B30">
              <w:t>44</w:t>
            </w:r>
          </w:p>
        </w:tc>
        <w:tc>
          <w:tcPr>
            <w:tcW w:w="428" w:type="pct"/>
          </w:tcPr>
          <w:p w14:paraId="71FF38E3" w14:textId="77777777" w:rsidR="00AB62A9" w:rsidRPr="00A07B30" w:rsidRDefault="00AB62A9" w:rsidP="00F51488">
            <w:pPr>
              <w:pStyle w:val="Tabletext"/>
              <w:jc w:val="center"/>
            </w:pPr>
            <w:r w:rsidRPr="00A07B30">
              <w:t>44</w:t>
            </w:r>
          </w:p>
        </w:tc>
        <w:tc>
          <w:tcPr>
            <w:tcW w:w="501" w:type="pct"/>
          </w:tcPr>
          <w:p w14:paraId="67363E18" w14:textId="77777777" w:rsidR="00AB62A9" w:rsidRPr="00A07B30" w:rsidRDefault="00AB62A9" w:rsidP="00F51488">
            <w:pPr>
              <w:pStyle w:val="Tabletext"/>
              <w:jc w:val="center"/>
            </w:pPr>
            <w:r w:rsidRPr="00A07B30">
              <w:t>44</w:t>
            </w:r>
          </w:p>
        </w:tc>
      </w:tr>
      <w:tr w:rsidR="00AB62A9" w:rsidRPr="00A07B30" w14:paraId="1DA0CECD" w14:textId="77777777" w:rsidTr="00F51488">
        <w:trPr>
          <w:cantSplit/>
          <w:trHeight w:val="718"/>
        </w:trPr>
        <w:tc>
          <w:tcPr>
            <w:tcW w:w="712" w:type="pct"/>
          </w:tcPr>
          <w:p w14:paraId="3C4CAA9E" w14:textId="77777777" w:rsidR="00AB62A9" w:rsidRPr="00A07B30" w:rsidRDefault="00AB62A9" w:rsidP="00F51488">
            <w:pPr>
              <w:pStyle w:val="Tabletext"/>
            </w:pPr>
            <w:r w:rsidRPr="00A07B30">
              <w:t>Satellite noise temperature (K)</w:t>
            </w:r>
          </w:p>
        </w:tc>
        <w:tc>
          <w:tcPr>
            <w:tcW w:w="428" w:type="pct"/>
          </w:tcPr>
          <w:p w14:paraId="643A3A1A" w14:textId="77777777" w:rsidR="00AB62A9" w:rsidRPr="00A07B30" w:rsidRDefault="00AB62A9" w:rsidP="00F51488">
            <w:pPr>
              <w:pStyle w:val="Tabletext"/>
              <w:jc w:val="center"/>
            </w:pPr>
            <w:r w:rsidRPr="00A07B30">
              <w:t>630</w:t>
            </w:r>
          </w:p>
        </w:tc>
        <w:tc>
          <w:tcPr>
            <w:tcW w:w="429" w:type="pct"/>
          </w:tcPr>
          <w:p w14:paraId="28D3D4F5" w14:textId="77777777" w:rsidR="00AB62A9" w:rsidRPr="00A07B30" w:rsidRDefault="00AB62A9" w:rsidP="00F51488">
            <w:pPr>
              <w:pStyle w:val="Tabletext"/>
              <w:jc w:val="center"/>
            </w:pPr>
            <w:r w:rsidRPr="00A07B30">
              <w:t>630</w:t>
            </w:r>
          </w:p>
        </w:tc>
        <w:tc>
          <w:tcPr>
            <w:tcW w:w="500" w:type="pct"/>
          </w:tcPr>
          <w:p w14:paraId="619D88DA" w14:textId="77777777" w:rsidR="00AB62A9" w:rsidRPr="00A07B30" w:rsidRDefault="00AB62A9" w:rsidP="00F51488">
            <w:pPr>
              <w:pStyle w:val="Tabletext"/>
              <w:jc w:val="center"/>
            </w:pPr>
            <w:r w:rsidRPr="00A07B30">
              <w:t>630</w:t>
            </w:r>
          </w:p>
        </w:tc>
        <w:tc>
          <w:tcPr>
            <w:tcW w:w="499" w:type="pct"/>
          </w:tcPr>
          <w:p w14:paraId="739808D4" w14:textId="77777777" w:rsidR="00AB62A9" w:rsidRPr="00A07B30" w:rsidRDefault="00AB62A9" w:rsidP="00F51488">
            <w:pPr>
              <w:pStyle w:val="Tabletext"/>
              <w:jc w:val="center"/>
            </w:pPr>
            <w:r w:rsidRPr="00A07B30">
              <w:t>630</w:t>
            </w:r>
          </w:p>
        </w:tc>
        <w:tc>
          <w:tcPr>
            <w:tcW w:w="501" w:type="pct"/>
          </w:tcPr>
          <w:p w14:paraId="2A97B3F7" w14:textId="77777777" w:rsidR="00AB62A9" w:rsidRPr="00A07B30" w:rsidRDefault="00AB62A9" w:rsidP="00F51488">
            <w:pPr>
              <w:pStyle w:val="Tabletext"/>
              <w:jc w:val="center"/>
            </w:pPr>
            <w:r w:rsidRPr="00A07B30">
              <w:t>630</w:t>
            </w:r>
          </w:p>
        </w:tc>
        <w:tc>
          <w:tcPr>
            <w:tcW w:w="501" w:type="pct"/>
          </w:tcPr>
          <w:p w14:paraId="18DFC374" w14:textId="77777777" w:rsidR="00AB62A9" w:rsidRPr="00A07B30" w:rsidRDefault="00AB62A9" w:rsidP="00F51488">
            <w:pPr>
              <w:pStyle w:val="Tabletext"/>
              <w:jc w:val="center"/>
            </w:pPr>
            <w:r w:rsidRPr="00A07B30">
              <w:t>630</w:t>
            </w:r>
          </w:p>
        </w:tc>
        <w:tc>
          <w:tcPr>
            <w:tcW w:w="500" w:type="pct"/>
          </w:tcPr>
          <w:p w14:paraId="5B59FFDF" w14:textId="77777777" w:rsidR="00AB62A9" w:rsidRPr="00A07B30" w:rsidRDefault="00AB62A9" w:rsidP="00F51488">
            <w:pPr>
              <w:pStyle w:val="Tabletext"/>
              <w:jc w:val="center"/>
            </w:pPr>
            <w:r w:rsidRPr="00A07B30">
              <w:t>630</w:t>
            </w:r>
          </w:p>
        </w:tc>
        <w:tc>
          <w:tcPr>
            <w:tcW w:w="428" w:type="pct"/>
          </w:tcPr>
          <w:p w14:paraId="26B9F9D6" w14:textId="77777777" w:rsidR="00AB62A9" w:rsidRPr="00A07B30" w:rsidRDefault="00AB62A9" w:rsidP="00F51488">
            <w:pPr>
              <w:pStyle w:val="Tabletext"/>
              <w:jc w:val="center"/>
            </w:pPr>
            <w:r w:rsidRPr="00A07B30">
              <w:t>630</w:t>
            </w:r>
          </w:p>
        </w:tc>
        <w:tc>
          <w:tcPr>
            <w:tcW w:w="501" w:type="pct"/>
          </w:tcPr>
          <w:p w14:paraId="47B248D4" w14:textId="77777777" w:rsidR="00AB62A9" w:rsidRPr="00A07B30" w:rsidRDefault="00AB62A9" w:rsidP="00F51488">
            <w:pPr>
              <w:pStyle w:val="Tabletext"/>
              <w:jc w:val="center"/>
            </w:pPr>
            <w:r w:rsidRPr="00A07B30">
              <w:t>630</w:t>
            </w:r>
          </w:p>
        </w:tc>
      </w:tr>
    </w:tbl>
    <w:p w14:paraId="3D2A4386" w14:textId="77777777" w:rsidR="00AB62A9" w:rsidRPr="00A07B30" w:rsidRDefault="00AB62A9" w:rsidP="00AB62A9">
      <w:pPr>
        <w:rPr>
          <w:i/>
          <w:iCs/>
        </w:rPr>
      </w:pPr>
      <w:r w:rsidRPr="00A07B30">
        <w:rPr>
          <w:i/>
          <w:iCs/>
        </w:rPr>
        <w:t xml:space="preserve">[Editor’s Note: Protection criteria are relevant to MSS as a potentially affected </w:t>
      </w:r>
      <w:proofErr w:type="gramStart"/>
      <w:r w:rsidRPr="00A07B30">
        <w:rPr>
          <w:i/>
          <w:iCs/>
        </w:rPr>
        <w:t>service, and</w:t>
      </w:r>
      <w:proofErr w:type="gramEnd"/>
      <w:r w:rsidRPr="00A07B30">
        <w:rPr>
          <w:i/>
          <w:iCs/>
        </w:rPr>
        <w:t xml:space="preserve"> should be considered for migration to Section 5.]</w:t>
      </w:r>
    </w:p>
    <w:p w14:paraId="196D363C" w14:textId="77777777" w:rsidR="00AB62A9" w:rsidRPr="00A07B30" w:rsidRDefault="00AB62A9" w:rsidP="00AB62A9">
      <w:r w:rsidRPr="00A07B30">
        <w:t>Interference criteria for the mobile-satellite service is found in ITU-R Recommendation M.1183</w:t>
      </w:r>
      <w:r w:rsidRPr="00A07B30">
        <w:noBreakHyphen/>
        <w:t>0, which provides:</w:t>
      </w:r>
    </w:p>
    <w:p w14:paraId="0DC66B60" w14:textId="77777777" w:rsidR="00AB62A9" w:rsidRPr="00A07B30" w:rsidRDefault="00AB62A9" w:rsidP="00AB62A9">
      <w:pPr>
        <w:rPr>
          <w:i/>
          <w:iCs/>
        </w:rPr>
      </w:pPr>
      <w:r w:rsidRPr="00A07B30">
        <w:rPr>
          <w:i/>
          <w:iCs/>
        </w:rPr>
        <w:t xml:space="preserve">that the maximum level of interference power in any such digital channel caused by the transmitters of another mobile-satellite network or fixed-satellite network, should not exceed for more than (100 – </w:t>
      </w:r>
      <w:proofErr w:type="gramStart"/>
      <w:r w:rsidRPr="00A07B30">
        <w:rPr>
          <w:i/>
          <w:iCs/>
        </w:rPr>
        <w:t>X)%</w:t>
      </w:r>
      <w:proofErr w:type="gramEnd"/>
      <w:r w:rsidRPr="00A07B30">
        <w:rPr>
          <w:i/>
          <w:iCs/>
        </w:rPr>
        <w:t xml:space="preserve"> of any month, 6% of the total noise power at the input to the demodulator which would give rise to the desired performance objectives[.]</w:t>
      </w:r>
    </w:p>
    <w:p w14:paraId="1011F19C" w14:textId="1AB4ACFA" w:rsidR="00AB62A9" w:rsidRPr="00A07B30" w:rsidRDefault="00AB62A9" w:rsidP="00AB62A9">
      <w:r w:rsidRPr="00A07B30">
        <w:t xml:space="preserve">The methodology for determining performance objectives for narrow-band channels in mobile satellite systems using geostationary satellites not forming part of the ISDN is contained in Recommendation </w:t>
      </w:r>
      <w:r w:rsidR="008B2D1E" w:rsidRPr="00A07B30">
        <w:t>ITU</w:t>
      </w:r>
      <w:r w:rsidR="008B2D1E" w:rsidRPr="00A07B30">
        <w:noBreakHyphen/>
        <w:t xml:space="preserve">R </w:t>
      </w:r>
      <w:r w:rsidRPr="00A07B30">
        <w:t>M.1228, and other ITU-R M series recommendations may be relevant.</w:t>
      </w:r>
    </w:p>
    <w:p w14:paraId="1B6E95D6" w14:textId="77777777" w:rsidR="00AB62A9" w:rsidRPr="00A07B30" w:rsidRDefault="00AB62A9" w:rsidP="00AB62A9">
      <w:pPr>
        <w:rPr>
          <w:i/>
          <w:iCs/>
        </w:rPr>
      </w:pPr>
      <w:r w:rsidRPr="00A07B30">
        <w:rPr>
          <w:i/>
          <w:iCs/>
        </w:rPr>
        <w:t>[Editor’s note: Is ISDN in use anywhere?]</w:t>
      </w:r>
    </w:p>
    <w:p w14:paraId="7C76F400" w14:textId="3554E041" w:rsidR="00AB62A9" w:rsidRPr="00A07B30" w:rsidRDefault="00AB62A9" w:rsidP="008B2D1E">
      <w:pPr>
        <w:pStyle w:val="Heading4"/>
      </w:pPr>
      <w:del w:id="84" w:author="Wayne Whyte" w:date="2024-07-09T12:48:00Z">
        <w:r w:rsidRPr="00A07B30" w:rsidDel="00D250F4">
          <w:delText>4</w:delText>
        </w:r>
      </w:del>
      <w:ins w:id="85" w:author="Wayne Whyte" w:date="2024-07-09T12:48:00Z">
        <w:r w:rsidR="00D250F4">
          <w:t>3</w:t>
        </w:r>
      </w:ins>
      <w:r w:rsidRPr="00A07B30">
        <w:t>.1.1.2</w:t>
      </w:r>
      <w:r w:rsidRPr="00A07B30">
        <w:tab/>
        <w:t>Other GSO Service Provider Information</w:t>
      </w:r>
    </w:p>
    <w:p w14:paraId="7A7BAC37" w14:textId="77777777" w:rsidR="00AB62A9" w:rsidRPr="00A07B30" w:rsidRDefault="00AB62A9" w:rsidP="00AB62A9">
      <w:pPr>
        <w:rPr>
          <w:i/>
          <w:iCs/>
        </w:rPr>
      </w:pPr>
      <w:r w:rsidRPr="00A07B30">
        <w:rPr>
          <w:i/>
          <w:iCs/>
          <w:lang w:eastAsia="zh-CN"/>
        </w:rPr>
        <w:t>[Editor’s Note: Characteristics of other GSO MSS Service Providers in other frequency bands may be provided]</w:t>
      </w:r>
    </w:p>
    <w:p w14:paraId="758AC2DF" w14:textId="77777777" w:rsidR="00AB62A9" w:rsidRPr="00A07B30" w:rsidRDefault="00AB62A9" w:rsidP="00AB62A9"/>
    <w:p w14:paraId="6762DFD1" w14:textId="3550C945" w:rsidR="00AB62A9" w:rsidRPr="00A07B30" w:rsidRDefault="00AB62A9" w:rsidP="00AB62A9">
      <w:pPr>
        <w:pStyle w:val="Heading3"/>
      </w:pPr>
      <w:del w:id="86" w:author="Wayne Whyte" w:date="2024-07-09T12:48:00Z">
        <w:r w:rsidRPr="00A07B30" w:rsidDel="00D250F4">
          <w:delText>4</w:delText>
        </w:r>
      </w:del>
      <w:ins w:id="87" w:author="Wayne Whyte" w:date="2024-07-09T12:48:00Z">
        <w:r w:rsidR="00D250F4">
          <w:t>3</w:t>
        </w:r>
      </w:ins>
      <w:r w:rsidRPr="00A07B30">
        <w:t>.1.2</w:t>
      </w:r>
      <w:r w:rsidRPr="00A07B30">
        <w:tab/>
        <w:t>User Space Station Characteristics for communication with GSO MSS Service Providers</w:t>
      </w:r>
    </w:p>
    <w:p w14:paraId="57314A0A" w14:textId="77777777" w:rsidR="00AB62A9" w:rsidRPr="00A07B30" w:rsidRDefault="00AB62A9" w:rsidP="00AB62A9">
      <w:pPr>
        <w:spacing w:after="120"/>
      </w:pPr>
      <w:r w:rsidRPr="00A07B30">
        <w:t>Example User station characteristics to be used for studies are as follows: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502"/>
        <w:gridCol w:w="1438"/>
        <w:gridCol w:w="1341"/>
        <w:gridCol w:w="1218"/>
      </w:tblGrid>
      <w:tr w:rsidR="00AB62A9" w:rsidRPr="00A07B30" w14:paraId="62BA4F3C" w14:textId="77777777" w:rsidTr="00F51488">
        <w:trPr>
          <w:trHeight w:val="289"/>
          <w:jc w:val="center"/>
        </w:trPr>
        <w:tc>
          <w:tcPr>
            <w:tcW w:w="4140" w:type="dxa"/>
            <w:vMerge w:val="restart"/>
            <w:shd w:val="clear" w:color="auto" w:fill="auto"/>
            <w:vAlign w:val="center"/>
            <w:hideMark/>
          </w:tcPr>
          <w:p w14:paraId="18F237CE" w14:textId="77777777" w:rsidR="00AB62A9" w:rsidRPr="00A07B30" w:rsidRDefault="00AB62A9" w:rsidP="00F51488">
            <w:pPr>
              <w:pStyle w:val="Tablehead"/>
            </w:pPr>
            <w:r w:rsidRPr="00A07B30">
              <w:t>Example LEO User Space Station characteristics</w:t>
            </w:r>
          </w:p>
        </w:tc>
        <w:tc>
          <w:tcPr>
            <w:tcW w:w="5499" w:type="dxa"/>
            <w:gridSpan w:val="4"/>
            <w:shd w:val="clear" w:color="auto" w:fill="auto"/>
            <w:noWrap/>
            <w:vAlign w:val="bottom"/>
            <w:hideMark/>
          </w:tcPr>
          <w:p w14:paraId="1F5388F8" w14:textId="77777777" w:rsidR="00AB62A9" w:rsidRPr="00A07B30" w:rsidRDefault="00AB62A9" w:rsidP="00F51488">
            <w:pPr>
              <w:pStyle w:val="Tablehead"/>
            </w:pPr>
            <w:r w:rsidRPr="00A07B30">
              <w:t>Antenna Type</w:t>
            </w:r>
          </w:p>
        </w:tc>
      </w:tr>
      <w:tr w:rsidR="00AB62A9" w:rsidRPr="00A07B30" w14:paraId="2AD9476E" w14:textId="77777777" w:rsidTr="00F51488">
        <w:trPr>
          <w:trHeight w:val="385"/>
          <w:jc w:val="center"/>
        </w:trPr>
        <w:tc>
          <w:tcPr>
            <w:tcW w:w="4140" w:type="dxa"/>
            <w:vMerge/>
            <w:vAlign w:val="center"/>
            <w:hideMark/>
          </w:tcPr>
          <w:p w14:paraId="207E9308" w14:textId="77777777" w:rsidR="00AB62A9" w:rsidRPr="00A07B30" w:rsidRDefault="00AB62A9" w:rsidP="00F51488">
            <w:pPr>
              <w:pStyle w:val="Tablehead"/>
            </w:pPr>
          </w:p>
        </w:tc>
        <w:tc>
          <w:tcPr>
            <w:tcW w:w="1502" w:type="dxa"/>
            <w:shd w:val="clear" w:color="auto" w:fill="auto"/>
            <w:vAlign w:val="center"/>
            <w:hideMark/>
          </w:tcPr>
          <w:p w14:paraId="32DB5267" w14:textId="77777777" w:rsidR="00AB62A9" w:rsidRPr="00A07B30" w:rsidRDefault="00AB62A9" w:rsidP="00F51488">
            <w:pPr>
              <w:pStyle w:val="Tablehead"/>
            </w:pPr>
            <w:r w:rsidRPr="00A07B30">
              <w:t>Patch</w:t>
            </w:r>
          </w:p>
        </w:tc>
        <w:tc>
          <w:tcPr>
            <w:tcW w:w="1438" w:type="dxa"/>
            <w:shd w:val="clear" w:color="auto" w:fill="auto"/>
            <w:vAlign w:val="center"/>
            <w:hideMark/>
          </w:tcPr>
          <w:p w14:paraId="22F5119C" w14:textId="77777777" w:rsidR="00AB62A9" w:rsidRPr="00A07B30" w:rsidRDefault="00AB62A9" w:rsidP="00F51488">
            <w:pPr>
              <w:pStyle w:val="Tablehead"/>
            </w:pPr>
            <w:r w:rsidRPr="00A07B30">
              <w:t>Low Gain</w:t>
            </w:r>
          </w:p>
        </w:tc>
        <w:tc>
          <w:tcPr>
            <w:tcW w:w="1341" w:type="dxa"/>
            <w:shd w:val="clear" w:color="auto" w:fill="auto"/>
            <w:vAlign w:val="center"/>
            <w:hideMark/>
          </w:tcPr>
          <w:p w14:paraId="2EB15F7F" w14:textId="77777777" w:rsidR="00AB62A9" w:rsidRPr="00A07B30" w:rsidRDefault="00AB62A9" w:rsidP="00F51488">
            <w:pPr>
              <w:pStyle w:val="Tablehead"/>
            </w:pPr>
            <w:r w:rsidRPr="00A07B30">
              <w:t>Intermediate Gain</w:t>
            </w:r>
          </w:p>
        </w:tc>
        <w:tc>
          <w:tcPr>
            <w:tcW w:w="1218" w:type="dxa"/>
            <w:shd w:val="clear" w:color="auto" w:fill="auto"/>
            <w:vAlign w:val="center"/>
            <w:hideMark/>
          </w:tcPr>
          <w:p w14:paraId="65A94C19" w14:textId="77777777" w:rsidR="00AB62A9" w:rsidRPr="00A07B30" w:rsidRDefault="00AB62A9" w:rsidP="00F51488">
            <w:pPr>
              <w:pStyle w:val="Tablehead"/>
            </w:pPr>
            <w:r w:rsidRPr="00A07B30">
              <w:t>High Gain</w:t>
            </w:r>
          </w:p>
        </w:tc>
      </w:tr>
      <w:tr w:rsidR="00AB62A9" w:rsidRPr="00A07B30" w14:paraId="3AE9064B" w14:textId="77777777" w:rsidTr="00F51488">
        <w:trPr>
          <w:trHeight w:val="366"/>
          <w:jc w:val="center"/>
        </w:trPr>
        <w:tc>
          <w:tcPr>
            <w:tcW w:w="4140" w:type="dxa"/>
            <w:shd w:val="clear" w:color="auto" w:fill="auto"/>
            <w:vAlign w:val="center"/>
            <w:hideMark/>
          </w:tcPr>
          <w:p w14:paraId="6C961376" w14:textId="77777777" w:rsidR="00AB62A9" w:rsidRPr="00A07B30" w:rsidRDefault="00AB62A9" w:rsidP="00F51488">
            <w:pPr>
              <w:pStyle w:val="Tabletext"/>
            </w:pPr>
            <w:r w:rsidRPr="00A07B30">
              <w:t>Transmit Band (MHz)</w:t>
            </w:r>
          </w:p>
        </w:tc>
        <w:tc>
          <w:tcPr>
            <w:tcW w:w="5499" w:type="dxa"/>
            <w:gridSpan w:val="4"/>
            <w:shd w:val="clear" w:color="auto" w:fill="auto"/>
            <w:vAlign w:val="center"/>
            <w:hideMark/>
          </w:tcPr>
          <w:p w14:paraId="5475812A" w14:textId="62A30842" w:rsidR="00AB62A9" w:rsidRPr="00A07B30" w:rsidRDefault="00AB62A9" w:rsidP="00F51488">
            <w:pPr>
              <w:pStyle w:val="Tabletext"/>
              <w:jc w:val="center"/>
            </w:pPr>
            <w:r w:rsidRPr="00A07B30">
              <w:t>1</w:t>
            </w:r>
            <w:r w:rsidR="008B2D1E" w:rsidRPr="00A07B30">
              <w:t xml:space="preserve"> </w:t>
            </w:r>
            <w:r w:rsidRPr="00A07B30">
              <w:t>626.5-1</w:t>
            </w:r>
            <w:r w:rsidR="008B2D1E" w:rsidRPr="00A07B30">
              <w:t xml:space="preserve"> </w:t>
            </w:r>
            <w:r w:rsidRPr="00A07B30">
              <w:t>645.5, 1</w:t>
            </w:r>
            <w:r w:rsidR="008B2D1E" w:rsidRPr="00A07B30">
              <w:t xml:space="preserve"> </w:t>
            </w:r>
            <w:r w:rsidRPr="00A07B30">
              <w:t>646.5-1</w:t>
            </w:r>
            <w:r w:rsidR="008B2D1E" w:rsidRPr="00A07B30">
              <w:t xml:space="preserve"> </w:t>
            </w:r>
            <w:r w:rsidRPr="00A07B30">
              <w:t>660.0, 1</w:t>
            </w:r>
            <w:r w:rsidR="008B2D1E" w:rsidRPr="00A07B30">
              <w:t xml:space="preserve"> </w:t>
            </w:r>
            <w:r w:rsidRPr="00A07B30">
              <w:t>670-1</w:t>
            </w:r>
            <w:r w:rsidR="008B2D1E" w:rsidRPr="00A07B30">
              <w:t xml:space="preserve"> </w:t>
            </w:r>
            <w:r w:rsidRPr="00A07B30">
              <w:t>675</w:t>
            </w:r>
          </w:p>
        </w:tc>
      </w:tr>
      <w:tr w:rsidR="00AB62A9" w:rsidRPr="00A07B30" w14:paraId="25AA5972" w14:textId="77777777" w:rsidTr="00F51488">
        <w:trPr>
          <w:trHeight w:val="452"/>
          <w:jc w:val="center"/>
        </w:trPr>
        <w:tc>
          <w:tcPr>
            <w:tcW w:w="4140" w:type="dxa"/>
            <w:shd w:val="clear" w:color="auto" w:fill="auto"/>
            <w:vAlign w:val="center"/>
            <w:hideMark/>
          </w:tcPr>
          <w:p w14:paraId="18A34384" w14:textId="77777777" w:rsidR="00AB62A9" w:rsidRPr="00A07B30" w:rsidRDefault="00AB62A9" w:rsidP="00F51488">
            <w:pPr>
              <w:pStyle w:val="Tabletext"/>
            </w:pPr>
            <w:r w:rsidRPr="00A07B30">
              <w:t>Receive Band (MHz)</w:t>
            </w:r>
          </w:p>
        </w:tc>
        <w:tc>
          <w:tcPr>
            <w:tcW w:w="5499" w:type="dxa"/>
            <w:gridSpan w:val="4"/>
            <w:shd w:val="clear" w:color="auto" w:fill="auto"/>
            <w:vAlign w:val="center"/>
            <w:hideMark/>
          </w:tcPr>
          <w:p w14:paraId="4A61D161" w14:textId="58BFC596" w:rsidR="00AB62A9" w:rsidRPr="00A07B30" w:rsidRDefault="00AB62A9" w:rsidP="00F51488">
            <w:pPr>
              <w:pStyle w:val="Tabletext"/>
              <w:jc w:val="center"/>
            </w:pPr>
            <w:r w:rsidRPr="00A07B30">
              <w:t>1</w:t>
            </w:r>
            <w:r w:rsidR="008B2D1E" w:rsidRPr="00A07B30">
              <w:t xml:space="preserve"> </w:t>
            </w:r>
            <w:r w:rsidRPr="00A07B30">
              <w:t>518-1</w:t>
            </w:r>
            <w:r w:rsidR="008B2D1E" w:rsidRPr="00A07B30">
              <w:t xml:space="preserve"> </w:t>
            </w:r>
            <w:r w:rsidRPr="00A07B30">
              <w:t>544, 1</w:t>
            </w:r>
            <w:r w:rsidR="008B2D1E" w:rsidRPr="00A07B30">
              <w:t xml:space="preserve"> </w:t>
            </w:r>
            <w:r w:rsidRPr="00A07B30">
              <w:t>545-1</w:t>
            </w:r>
            <w:r w:rsidR="008B2D1E" w:rsidRPr="00A07B30">
              <w:t xml:space="preserve"> </w:t>
            </w:r>
            <w:r w:rsidRPr="00A07B30">
              <w:t>559</w:t>
            </w:r>
          </w:p>
        </w:tc>
      </w:tr>
      <w:tr w:rsidR="00AB62A9" w:rsidRPr="00A07B30" w14:paraId="0FA0E427" w14:textId="77777777" w:rsidTr="00F51488">
        <w:trPr>
          <w:trHeight w:val="510"/>
          <w:jc w:val="center"/>
        </w:trPr>
        <w:tc>
          <w:tcPr>
            <w:tcW w:w="4140" w:type="dxa"/>
            <w:shd w:val="clear" w:color="auto" w:fill="auto"/>
            <w:vAlign w:val="center"/>
            <w:hideMark/>
          </w:tcPr>
          <w:p w14:paraId="133630C6" w14:textId="77777777" w:rsidR="00AB62A9" w:rsidRPr="00A07B30" w:rsidRDefault="00AB62A9" w:rsidP="00F51488">
            <w:pPr>
              <w:pStyle w:val="Tabletext"/>
            </w:pPr>
            <w:r w:rsidRPr="00A07B30">
              <w:t>Channel Bandwidth (kHz)</w:t>
            </w:r>
          </w:p>
        </w:tc>
        <w:tc>
          <w:tcPr>
            <w:tcW w:w="1502" w:type="dxa"/>
            <w:shd w:val="clear" w:color="auto" w:fill="auto"/>
            <w:vAlign w:val="center"/>
            <w:hideMark/>
          </w:tcPr>
          <w:p w14:paraId="20F9E4E9" w14:textId="77777777" w:rsidR="00AB62A9" w:rsidRPr="00A07B30" w:rsidRDefault="00AB62A9" w:rsidP="00F51488">
            <w:pPr>
              <w:pStyle w:val="Tabletext"/>
              <w:jc w:val="center"/>
            </w:pPr>
            <w:r w:rsidRPr="00A07B30">
              <w:t>200</w:t>
            </w:r>
          </w:p>
        </w:tc>
        <w:tc>
          <w:tcPr>
            <w:tcW w:w="3997" w:type="dxa"/>
            <w:gridSpan w:val="3"/>
            <w:shd w:val="clear" w:color="auto" w:fill="auto"/>
            <w:vAlign w:val="center"/>
            <w:hideMark/>
          </w:tcPr>
          <w:p w14:paraId="2DCF9557" w14:textId="77777777" w:rsidR="00AB62A9" w:rsidRPr="00A07B30" w:rsidRDefault="00AB62A9" w:rsidP="00F51488">
            <w:pPr>
              <w:pStyle w:val="Tabletext"/>
              <w:jc w:val="center"/>
            </w:pPr>
            <w:r w:rsidRPr="00A07B30">
              <w:t>10.5, 21, 42, 84, 189</w:t>
            </w:r>
          </w:p>
        </w:tc>
      </w:tr>
      <w:tr w:rsidR="00AB62A9" w:rsidRPr="00A07B30" w14:paraId="757394E1" w14:textId="77777777" w:rsidTr="00F51488">
        <w:trPr>
          <w:trHeight w:val="549"/>
          <w:jc w:val="center"/>
        </w:trPr>
        <w:tc>
          <w:tcPr>
            <w:tcW w:w="4140" w:type="dxa"/>
            <w:shd w:val="clear" w:color="auto" w:fill="auto"/>
            <w:vAlign w:val="center"/>
            <w:hideMark/>
          </w:tcPr>
          <w:p w14:paraId="2A5D72D4" w14:textId="77777777" w:rsidR="00AB62A9" w:rsidRPr="00A07B30" w:rsidRDefault="00AB62A9" w:rsidP="00F51488">
            <w:pPr>
              <w:pStyle w:val="Tabletext"/>
            </w:pPr>
            <w:r w:rsidRPr="00A07B30">
              <w:t xml:space="preserve">Maximum </w:t>
            </w:r>
            <w:proofErr w:type="spellStart"/>
            <w:r w:rsidRPr="00A07B30">
              <w:t>E.i.r.p</w:t>
            </w:r>
            <w:proofErr w:type="spellEnd"/>
            <w:r w:rsidRPr="00A07B30">
              <w:t>. (</w:t>
            </w:r>
            <w:proofErr w:type="spellStart"/>
            <w:r w:rsidRPr="00A07B30">
              <w:t>dBW</w:t>
            </w:r>
            <w:proofErr w:type="spellEnd"/>
            <w:r w:rsidRPr="00A07B30">
              <w:t>)</w:t>
            </w:r>
          </w:p>
        </w:tc>
        <w:tc>
          <w:tcPr>
            <w:tcW w:w="1502" w:type="dxa"/>
            <w:shd w:val="clear" w:color="auto" w:fill="auto"/>
            <w:vAlign w:val="center"/>
            <w:hideMark/>
          </w:tcPr>
          <w:p w14:paraId="5E0AED81" w14:textId="77777777" w:rsidR="00AB62A9" w:rsidRPr="00A07B30" w:rsidRDefault="00AB62A9" w:rsidP="00F51488">
            <w:pPr>
              <w:pStyle w:val="Tabletext"/>
              <w:jc w:val="center"/>
            </w:pPr>
            <w:r w:rsidRPr="00A07B30">
              <w:t xml:space="preserve">−1 to 10 </w:t>
            </w:r>
            <w:proofErr w:type="spellStart"/>
            <w:r w:rsidRPr="00A07B30">
              <w:t>dBW</w:t>
            </w:r>
            <w:proofErr w:type="spellEnd"/>
          </w:p>
        </w:tc>
        <w:tc>
          <w:tcPr>
            <w:tcW w:w="1438" w:type="dxa"/>
            <w:shd w:val="clear" w:color="auto" w:fill="auto"/>
            <w:vAlign w:val="center"/>
            <w:hideMark/>
          </w:tcPr>
          <w:p w14:paraId="64465A6F" w14:textId="77777777" w:rsidR="00AB62A9" w:rsidRPr="00A07B30" w:rsidRDefault="00AB62A9" w:rsidP="00F51488">
            <w:pPr>
              <w:pStyle w:val="Tabletext"/>
              <w:jc w:val="center"/>
            </w:pPr>
            <w:r w:rsidRPr="00A07B30">
              <w:t>10</w:t>
            </w:r>
          </w:p>
        </w:tc>
        <w:tc>
          <w:tcPr>
            <w:tcW w:w="1341" w:type="dxa"/>
            <w:shd w:val="clear" w:color="auto" w:fill="auto"/>
            <w:vAlign w:val="center"/>
            <w:hideMark/>
          </w:tcPr>
          <w:p w14:paraId="7A0835BA" w14:textId="77777777" w:rsidR="00AB62A9" w:rsidRPr="00A07B30" w:rsidRDefault="00AB62A9" w:rsidP="00F51488">
            <w:pPr>
              <w:pStyle w:val="Tabletext"/>
              <w:jc w:val="center"/>
            </w:pPr>
            <w:r w:rsidRPr="00A07B30">
              <w:t>15.1</w:t>
            </w:r>
          </w:p>
        </w:tc>
        <w:tc>
          <w:tcPr>
            <w:tcW w:w="1218" w:type="dxa"/>
            <w:shd w:val="clear" w:color="auto" w:fill="auto"/>
            <w:vAlign w:val="center"/>
            <w:hideMark/>
          </w:tcPr>
          <w:p w14:paraId="280225DF" w14:textId="77777777" w:rsidR="00AB62A9" w:rsidRPr="00A07B30" w:rsidRDefault="00AB62A9" w:rsidP="00F51488">
            <w:pPr>
              <w:pStyle w:val="Tabletext"/>
              <w:jc w:val="center"/>
            </w:pPr>
            <w:r w:rsidRPr="00A07B30">
              <w:t>20</w:t>
            </w:r>
          </w:p>
        </w:tc>
      </w:tr>
      <w:tr w:rsidR="00AB62A9" w:rsidRPr="00A07B30" w14:paraId="225404F8" w14:textId="77777777" w:rsidTr="00F51488">
        <w:trPr>
          <w:trHeight w:val="693"/>
          <w:jc w:val="center"/>
        </w:trPr>
        <w:tc>
          <w:tcPr>
            <w:tcW w:w="4140" w:type="dxa"/>
            <w:shd w:val="clear" w:color="auto" w:fill="auto"/>
            <w:vAlign w:val="center"/>
            <w:hideMark/>
          </w:tcPr>
          <w:p w14:paraId="6E2376C5" w14:textId="77777777" w:rsidR="00AB62A9" w:rsidRPr="00A07B30" w:rsidRDefault="00AB62A9" w:rsidP="00F51488">
            <w:pPr>
              <w:pStyle w:val="Tabletext"/>
            </w:pPr>
            <w:r w:rsidRPr="00A07B30">
              <w:t>Antenna type</w:t>
            </w:r>
          </w:p>
        </w:tc>
        <w:tc>
          <w:tcPr>
            <w:tcW w:w="1502" w:type="dxa"/>
            <w:shd w:val="clear" w:color="auto" w:fill="auto"/>
            <w:vAlign w:val="center"/>
            <w:hideMark/>
          </w:tcPr>
          <w:p w14:paraId="6190474B" w14:textId="77777777" w:rsidR="00AB62A9" w:rsidRPr="00A07B30" w:rsidRDefault="00AB62A9" w:rsidP="00F51488">
            <w:pPr>
              <w:pStyle w:val="Tabletext"/>
              <w:jc w:val="center"/>
            </w:pPr>
            <w:r w:rsidRPr="00A07B30">
              <w:t>patch/omni</w:t>
            </w:r>
          </w:p>
        </w:tc>
        <w:tc>
          <w:tcPr>
            <w:tcW w:w="3997" w:type="dxa"/>
            <w:gridSpan w:val="3"/>
            <w:shd w:val="clear" w:color="auto" w:fill="auto"/>
            <w:vAlign w:val="center"/>
            <w:hideMark/>
          </w:tcPr>
          <w:p w14:paraId="770BFF74" w14:textId="77777777" w:rsidR="00AB62A9" w:rsidRPr="00A07B30" w:rsidRDefault="00AB62A9" w:rsidP="00F51488">
            <w:pPr>
              <w:pStyle w:val="Tabletext"/>
              <w:jc w:val="center"/>
            </w:pPr>
            <w:r w:rsidRPr="00A07B30">
              <w:t>Steerable/switched-multi</w:t>
            </w:r>
          </w:p>
        </w:tc>
      </w:tr>
      <w:tr w:rsidR="00AB62A9" w:rsidRPr="00A07B30" w14:paraId="5A7BD2F4" w14:textId="77777777" w:rsidTr="00F51488">
        <w:trPr>
          <w:trHeight w:val="423"/>
          <w:jc w:val="center"/>
        </w:trPr>
        <w:tc>
          <w:tcPr>
            <w:tcW w:w="4140" w:type="dxa"/>
            <w:shd w:val="clear" w:color="auto" w:fill="auto"/>
            <w:vAlign w:val="center"/>
            <w:hideMark/>
          </w:tcPr>
          <w:p w14:paraId="0C4F7371" w14:textId="77777777" w:rsidR="00AB62A9" w:rsidRPr="00A07B30" w:rsidRDefault="00AB62A9" w:rsidP="00F51488">
            <w:pPr>
              <w:pStyle w:val="Tabletext"/>
            </w:pPr>
            <w:r w:rsidRPr="00A07B30">
              <w:t>Transmit Antenna Gain (Front Lobe) (</w:t>
            </w:r>
            <w:proofErr w:type="spellStart"/>
            <w:r w:rsidRPr="00A07B30">
              <w:t>dBi</w:t>
            </w:r>
            <w:proofErr w:type="spellEnd"/>
            <w:r w:rsidRPr="00A07B30">
              <w:t>)</w:t>
            </w:r>
          </w:p>
        </w:tc>
        <w:tc>
          <w:tcPr>
            <w:tcW w:w="1502" w:type="dxa"/>
            <w:shd w:val="clear" w:color="auto" w:fill="auto"/>
            <w:vAlign w:val="center"/>
            <w:hideMark/>
          </w:tcPr>
          <w:p w14:paraId="5F0C6541" w14:textId="77777777" w:rsidR="00AB62A9" w:rsidRPr="00A07B30" w:rsidRDefault="00AB62A9" w:rsidP="00F51488">
            <w:pPr>
              <w:pStyle w:val="Tabletext"/>
              <w:jc w:val="center"/>
            </w:pPr>
            <w:r w:rsidRPr="00A07B30">
              <w:t>5</w:t>
            </w:r>
          </w:p>
        </w:tc>
        <w:tc>
          <w:tcPr>
            <w:tcW w:w="1438" w:type="dxa"/>
            <w:shd w:val="clear" w:color="auto" w:fill="auto"/>
            <w:vAlign w:val="center"/>
            <w:hideMark/>
          </w:tcPr>
          <w:p w14:paraId="79955915" w14:textId="77777777" w:rsidR="00AB62A9" w:rsidRPr="00A07B30" w:rsidRDefault="00AB62A9" w:rsidP="00F51488">
            <w:pPr>
              <w:pStyle w:val="Tabletext"/>
              <w:jc w:val="center"/>
            </w:pPr>
            <w:r w:rsidRPr="00A07B30">
              <w:t>5</w:t>
            </w:r>
          </w:p>
        </w:tc>
        <w:tc>
          <w:tcPr>
            <w:tcW w:w="1341" w:type="dxa"/>
            <w:shd w:val="clear" w:color="auto" w:fill="auto"/>
            <w:vAlign w:val="center"/>
            <w:hideMark/>
          </w:tcPr>
          <w:p w14:paraId="71877F19" w14:textId="77777777" w:rsidR="00AB62A9" w:rsidRPr="00A07B30" w:rsidRDefault="00AB62A9" w:rsidP="00F51488">
            <w:pPr>
              <w:pStyle w:val="Tabletext"/>
              <w:jc w:val="center"/>
            </w:pPr>
            <w:r w:rsidRPr="00A07B30">
              <w:t>6</w:t>
            </w:r>
          </w:p>
        </w:tc>
        <w:tc>
          <w:tcPr>
            <w:tcW w:w="1218" w:type="dxa"/>
            <w:shd w:val="clear" w:color="auto" w:fill="auto"/>
            <w:vAlign w:val="center"/>
            <w:hideMark/>
          </w:tcPr>
          <w:p w14:paraId="7623E7AD" w14:textId="77777777" w:rsidR="00AB62A9" w:rsidRPr="00A07B30" w:rsidRDefault="00AB62A9" w:rsidP="00F51488">
            <w:pPr>
              <w:pStyle w:val="Tabletext"/>
              <w:jc w:val="center"/>
            </w:pPr>
            <w:r w:rsidRPr="00A07B30">
              <w:t>11</w:t>
            </w:r>
          </w:p>
        </w:tc>
      </w:tr>
      <w:tr w:rsidR="00AB62A9" w:rsidRPr="00A07B30" w14:paraId="416053CF" w14:textId="77777777" w:rsidTr="00F51488">
        <w:trPr>
          <w:trHeight w:val="462"/>
          <w:jc w:val="center"/>
        </w:trPr>
        <w:tc>
          <w:tcPr>
            <w:tcW w:w="4140" w:type="dxa"/>
            <w:shd w:val="clear" w:color="auto" w:fill="auto"/>
            <w:vAlign w:val="center"/>
            <w:hideMark/>
          </w:tcPr>
          <w:p w14:paraId="5B58C543" w14:textId="77777777" w:rsidR="00AB62A9" w:rsidRPr="00A07B30" w:rsidRDefault="00AB62A9" w:rsidP="00F51488">
            <w:pPr>
              <w:pStyle w:val="Tabletext"/>
            </w:pPr>
            <w:r w:rsidRPr="00A07B30">
              <w:t>Receive Antenna Gain/Noise Temperature (G/T) (dB/k)</w:t>
            </w:r>
          </w:p>
        </w:tc>
        <w:tc>
          <w:tcPr>
            <w:tcW w:w="1502" w:type="dxa"/>
            <w:shd w:val="clear" w:color="auto" w:fill="auto"/>
            <w:vAlign w:val="center"/>
            <w:hideMark/>
          </w:tcPr>
          <w:p w14:paraId="77948762" w14:textId="77777777" w:rsidR="00AB62A9" w:rsidRPr="00A07B30" w:rsidRDefault="00AB62A9" w:rsidP="00F51488">
            <w:pPr>
              <w:pStyle w:val="Tabletext"/>
              <w:jc w:val="center"/>
            </w:pPr>
            <w:r w:rsidRPr="00A07B30">
              <w:t>−30 dB/k to −24 dB/k</w:t>
            </w:r>
          </w:p>
        </w:tc>
        <w:tc>
          <w:tcPr>
            <w:tcW w:w="1438" w:type="dxa"/>
            <w:shd w:val="clear" w:color="auto" w:fill="auto"/>
            <w:vAlign w:val="center"/>
            <w:hideMark/>
          </w:tcPr>
          <w:p w14:paraId="181AB7F6" w14:textId="77777777" w:rsidR="00AB62A9" w:rsidRPr="00A07B30" w:rsidRDefault="00AB62A9" w:rsidP="00F51488">
            <w:pPr>
              <w:pStyle w:val="Tabletext"/>
              <w:jc w:val="center"/>
            </w:pPr>
            <w:r w:rsidRPr="00A07B30">
              <w:t>−20</w:t>
            </w:r>
          </w:p>
        </w:tc>
        <w:tc>
          <w:tcPr>
            <w:tcW w:w="1341" w:type="dxa"/>
            <w:shd w:val="clear" w:color="auto" w:fill="auto"/>
            <w:vAlign w:val="center"/>
            <w:hideMark/>
          </w:tcPr>
          <w:p w14:paraId="5410077F" w14:textId="77777777" w:rsidR="00AB62A9" w:rsidRPr="00A07B30" w:rsidRDefault="00AB62A9" w:rsidP="00F51488">
            <w:pPr>
              <w:pStyle w:val="Tabletext"/>
              <w:jc w:val="center"/>
            </w:pPr>
            <w:r w:rsidRPr="00A07B30">
              <w:t>−19</w:t>
            </w:r>
          </w:p>
        </w:tc>
        <w:tc>
          <w:tcPr>
            <w:tcW w:w="1218" w:type="dxa"/>
            <w:shd w:val="clear" w:color="auto" w:fill="auto"/>
            <w:vAlign w:val="center"/>
            <w:hideMark/>
          </w:tcPr>
          <w:p w14:paraId="05FC76A5" w14:textId="77777777" w:rsidR="00AB62A9" w:rsidRPr="00A07B30" w:rsidRDefault="00AB62A9" w:rsidP="00F51488">
            <w:pPr>
              <w:pStyle w:val="Tabletext"/>
              <w:jc w:val="center"/>
            </w:pPr>
            <w:r w:rsidRPr="00A07B30">
              <w:t>−13</w:t>
            </w:r>
          </w:p>
        </w:tc>
      </w:tr>
    </w:tbl>
    <w:p w14:paraId="277C0B0F" w14:textId="77777777" w:rsidR="00AB62A9" w:rsidRPr="00A07B30" w:rsidRDefault="00AB62A9" w:rsidP="00AB62A9">
      <w:pPr>
        <w:rPr>
          <w:rFonts w:eastAsia="SimSun"/>
          <w:i/>
          <w:iCs/>
        </w:rPr>
      </w:pPr>
      <w:r w:rsidRPr="00A07B30">
        <w:rPr>
          <w:rFonts w:eastAsia="SimSun"/>
          <w:i/>
          <w:iCs/>
        </w:rPr>
        <w:t>[Above general considerations and Earth-to-space/space-to-Earth MSS characteristics for review]</w:t>
      </w:r>
    </w:p>
    <w:p w14:paraId="5CC116A3" w14:textId="77777777" w:rsidR="00AB62A9" w:rsidRPr="00A07B30" w:rsidRDefault="00AB62A9" w:rsidP="00AB62A9">
      <w:pPr>
        <w:rPr>
          <w:rFonts w:eastAsia="SimSun"/>
        </w:rPr>
      </w:pPr>
    </w:p>
    <w:p w14:paraId="768E6366" w14:textId="4F63C9D1" w:rsidR="00AB62A9" w:rsidRPr="00A07B30" w:rsidRDefault="00AB62A9" w:rsidP="00AB62A9">
      <w:pPr>
        <w:pStyle w:val="Heading2"/>
      </w:pPr>
      <w:del w:id="88" w:author="Wayne Whyte" w:date="2024-07-09T12:48:00Z">
        <w:r w:rsidRPr="00A07B30" w:rsidDel="00D250F4">
          <w:delText>4</w:delText>
        </w:r>
      </w:del>
      <w:ins w:id="89" w:author="Wayne Whyte" w:date="2024-07-09T12:48:00Z">
        <w:r w:rsidR="00D250F4">
          <w:t>3</w:t>
        </w:r>
      </w:ins>
      <w:r w:rsidRPr="00A07B30">
        <w:t>.2</w:t>
      </w:r>
      <w:r w:rsidRPr="00A07B30">
        <w:tab/>
      </w:r>
      <w:proofErr w:type="gramStart"/>
      <w:r w:rsidRPr="00A07B30">
        <w:t>Non-GSO</w:t>
      </w:r>
      <w:proofErr w:type="gramEnd"/>
    </w:p>
    <w:p w14:paraId="4F882761" w14:textId="3666EADF" w:rsidR="00AB62A9" w:rsidRPr="00A07B30" w:rsidRDefault="00AB62A9" w:rsidP="00AB62A9">
      <w:pPr>
        <w:pStyle w:val="Heading3"/>
        <w:rPr>
          <w:bdr w:val="none" w:sz="0" w:space="0" w:color="auto" w:frame="1"/>
          <w:shd w:val="clear" w:color="auto" w:fill="FFFFFF"/>
        </w:rPr>
      </w:pPr>
      <w:del w:id="90" w:author="Wayne Whyte" w:date="2024-07-09T12:48:00Z">
        <w:r w:rsidRPr="00A07B30" w:rsidDel="00D250F4">
          <w:rPr>
            <w:bdr w:val="none" w:sz="0" w:space="0" w:color="auto" w:frame="1"/>
          </w:rPr>
          <w:delText>4</w:delText>
        </w:r>
      </w:del>
      <w:ins w:id="91" w:author="Wayne Whyte" w:date="2024-07-09T12:48:00Z">
        <w:r w:rsidR="00D250F4">
          <w:rPr>
            <w:bdr w:val="none" w:sz="0" w:space="0" w:color="auto" w:frame="1"/>
          </w:rPr>
          <w:t>3</w:t>
        </w:r>
      </w:ins>
      <w:r w:rsidRPr="00A07B30">
        <w:rPr>
          <w:bdr w:val="none" w:sz="0" w:space="0" w:color="auto" w:frame="1"/>
        </w:rPr>
        <w:t>.2.1</w:t>
      </w:r>
      <w:r w:rsidRPr="00A07B30">
        <w:rPr>
          <w:bdr w:val="none" w:sz="0" w:space="0" w:color="auto" w:frame="1"/>
        </w:rPr>
        <w:tab/>
        <w:t>Non-GSO </w:t>
      </w:r>
      <w:r w:rsidRPr="00A07B30">
        <w:rPr>
          <w:bdr w:val="none" w:sz="0" w:space="0" w:color="auto" w:frame="1"/>
          <w:shd w:val="clear" w:color="auto" w:fill="FFFFFF"/>
        </w:rPr>
        <w:t>MSS Service Provider Characteristics</w:t>
      </w:r>
    </w:p>
    <w:p w14:paraId="355BA0A9" w14:textId="0E437721" w:rsidR="00AB62A9" w:rsidRPr="00A07B30" w:rsidRDefault="00640046" w:rsidP="00AB62A9">
      <w:pPr>
        <w:pStyle w:val="Headingb"/>
      </w:pPr>
      <w:ins w:id="92" w:author="IRIDIUM" w:date="2024-07-10T14:34:00Z">
        <w:r>
          <w:t>3.2.1.1</w:t>
        </w:r>
        <w:r>
          <w:tab/>
        </w:r>
      </w:ins>
      <w:r w:rsidR="00AB62A9" w:rsidRPr="00A07B30">
        <w:t xml:space="preserve">MSS Characteristics in the </w:t>
      </w:r>
      <w:r w:rsidR="008B2D1E" w:rsidRPr="00A07B30">
        <w:t xml:space="preserve">frequency bands </w:t>
      </w:r>
      <w:r w:rsidR="00AB62A9" w:rsidRPr="00A07B30">
        <w:t>1</w:t>
      </w:r>
      <w:r w:rsidR="008B2D1E" w:rsidRPr="00A07B30">
        <w:t> </w:t>
      </w:r>
      <w:r w:rsidR="00AB62A9" w:rsidRPr="00A07B30">
        <w:t>61</w:t>
      </w:r>
      <w:ins w:id="93" w:author="IRIDIUM" w:date="2024-07-10T13:47:00Z">
        <w:r w:rsidR="007B5808" w:rsidRPr="00640046">
          <w:rPr>
            <w:highlight w:val="cyan"/>
            <w:rPrChange w:id="94" w:author="IRIDIUM" w:date="2024-07-10T14:35:00Z">
              <w:rPr/>
            </w:rPrChange>
          </w:rPr>
          <w:t>6</w:t>
        </w:r>
      </w:ins>
      <w:del w:id="95" w:author="IRIDIUM" w:date="2024-07-10T13:47:00Z">
        <w:r w:rsidR="00AB62A9" w:rsidRPr="00640046" w:rsidDel="007B5808">
          <w:rPr>
            <w:highlight w:val="cyan"/>
            <w:rPrChange w:id="96" w:author="IRIDIUM" w:date="2024-07-10T14:35:00Z">
              <w:rPr/>
            </w:rPrChange>
          </w:rPr>
          <w:delText>0</w:delText>
        </w:r>
      </w:del>
      <w:r w:rsidR="00AB62A9" w:rsidRPr="00640046">
        <w:rPr>
          <w:highlight w:val="cyan"/>
          <w:rPrChange w:id="97" w:author="IRIDIUM" w:date="2024-07-10T14:35:00Z">
            <w:rPr/>
          </w:rPrChange>
        </w:rPr>
        <w:t>-</w:t>
      </w:r>
      <w:r w:rsidR="00AB62A9" w:rsidRPr="00A07B30">
        <w:t>1</w:t>
      </w:r>
      <w:r w:rsidR="008B2D1E" w:rsidRPr="00A07B30">
        <w:t> </w:t>
      </w:r>
      <w:r w:rsidR="00AB62A9" w:rsidRPr="00A07B30">
        <w:t xml:space="preserve">626.5 MHz </w:t>
      </w:r>
      <w:del w:id="98" w:author="IRIDIUM" w:date="2024-07-10T13:47:00Z">
        <w:r w:rsidR="00AB62A9" w:rsidRPr="00640046" w:rsidDel="007B5808">
          <w:rPr>
            <w:highlight w:val="cyan"/>
            <w:rPrChange w:id="99" w:author="IRIDIUM" w:date="2024-07-10T14:35:00Z">
              <w:rPr/>
            </w:rPrChange>
          </w:rPr>
          <w:delText>and 2</w:delText>
        </w:r>
        <w:r w:rsidR="008B2D1E" w:rsidRPr="00640046" w:rsidDel="007B5808">
          <w:rPr>
            <w:highlight w:val="cyan"/>
            <w:rPrChange w:id="100" w:author="IRIDIUM" w:date="2024-07-10T14:35:00Z">
              <w:rPr/>
            </w:rPrChange>
          </w:rPr>
          <w:delText> </w:delText>
        </w:r>
        <w:r w:rsidR="00AB62A9" w:rsidRPr="00640046" w:rsidDel="007B5808">
          <w:rPr>
            <w:highlight w:val="cyan"/>
            <w:rPrChange w:id="101" w:author="IRIDIUM" w:date="2024-07-10T14:35:00Z">
              <w:rPr/>
            </w:rPrChange>
          </w:rPr>
          <w:delText>483.5-2</w:delText>
        </w:r>
        <w:r w:rsidR="008B2D1E" w:rsidRPr="00640046" w:rsidDel="007B5808">
          <w:rPr>
            <w:highlight w:val="cyan"/>
            <w:rPrChange w:id="102" w:author="IRIDIUM" w:date="2024-07-10T14:35:00Z">
              <w:rPr/>
            </w:rPrChange>
          </w:rPr>
          <w:delText> </w:delText>
        </w:r>
        <w:r w:rsidR="00AB62A9" w:rsidRPr="00640046" w:rsidDel="007B5808">
          <w:rPr>
            <w:highlight w:val="cyan"/>
            <w:rPrChange w:id="103" w:author="IRIDIUM" w:date="2024-07-10T14:35:00Z">
              <w:rPr/>
            </w:rPrChange>
          </w:rPr>
          <w:delText>500</w:delText>
        </w:r>
        <w:r w:rsidR="00AB62A9" w:rsidRPr="00A07B30" w:rsidDel="007B5808">
          <w:delText xml:space="preserve"> </w:delText>
        </w:r>
        <w:r w:rsidR="00AB62A9" w:rsidRPr="00640046" w:rsidDel="007B5808">
          <w:rPr>
            <w:highlight w:val="cyan"/>
            <w:rPrChange w:id="104" w:author="IRIDIUM" w:date="2024-07-10T14:35:00Z">
              <w:rPr/>
            </w:rPrChange>
          </w:rPr>
          <w:delText>MHz</w:delText>
        </w:r>
      </w:del>
    </w:p>
    <w:p w14:paraId="5D9CB500" w14:textId="77777777" w:rsidR="00355596" w:rsidRPr="00355596" w:rsidRDefault="00AB62A9" w:rsidP="00AB62A9">
      <w:pPr>
        <w:rPr>
          <w:ins w:id="105" w:author="IRIDIUM" w:date="2024-07-11T14:30:00Z"/>
          <w:bCs/>
        </w:rPr>
      </w:pPr>
      <w:r w:rsidRPr="00A07B30">
        <w:rPr>
          <w:bCs/>
          <w:i/>
          <w:iCs/>
        </w:rPr>
        <w:t>[TBD</w:t>
      </w:r>
      <w:proofErr w:type="gramStart"/>
      <w:r w:rsidRPr="00AF6A26">
        <w:rPr>
          <w:bCs/>
          <w:i/>
          <w:iCs/>
          <w:highlight w:val="cyan"/>
          <w:rPrChange w:id="106" w:author="IRIDIUM" w:date="2024-07-10T14:37:00Z">
            <w:rPr>
              <w:bCs/>
              <w:i/>
              <w:iCs/>
            </w:rPr>
          </w:rPrChange>
        </w:rPr>
        <w:t>]</w:t>
      </w:r>
      <w:ins w:id="107" w:author="IRIDIUM" w:date="2024-07-10T14:36:00Z">
        <w:r w:rsidR="00AF6A26" w:rsidRPr="00AF6A26">
          <w:rPr>
            <w:bCs/>
            <w:i/>
            <w:iCs/>
            <w:highlight w:val="cyan"/>
            <w:rPrChange w:id="108" w:author="IRIDIUM" w:date="2024-07-10T14:37:00Z">
              <w:rPr>
                <w:bCs/>
                <w:i/>
                <w:iCs/>
              </w:rPr>
            </w:rPrChange>
          </w:rPr>
          <w:t>[</w:t>
        </w:r>
        <w:proofErr w:type="gramEnd"/>
        <w:r w:rsidR="00AF6A26" w:rsidRPr="00AF6A26">
          <w:rPr>
            <w:bCs/>
            <w:i/>
            <w:iCs/>
            <w:highlight w:val="cyan"/>
            <w:rPrChange w:id="109" w:author="IRIDIUM" w:date="2024-07-10T14:37:00Z">
              <w:rPr>
                <w:bCs/>
                <w:i/>
                <w:iCs/>
              </w:rPr>
            </w:rPrChange>
          </w:rPr>
          <w:t>M.11</w:t>
        </w:r>
      </w:ins>
      <w:ins w:id="110" w:author="IRIDIUM" w:date="2024-07-10T14:37:00Z">
        <w:r w:rsidR="00AF6A26" w:rsidRPr="00AF6A26">
          <w:rPr>
            <w:bCs/>
            <w:i/>
            <w:iCs/>
            <w:highlight w:val="cyan"/>
            <w:rPrChange w:id="111" w:author="IRIDIUM" w:date="2024-07-10T14:37:00Z">
              <w:rPr>
                <w:bCs/>
                <w:i/>
                <w:iCs/>
              </w:rPr>
            </w:rPrChange>
          </w:rPr>
          <w:t>84]</w:t>
        </w:r>
      </w:ins>
    </w:p>
    <w:tbl>
      <w:tblPr>
        <w:tblW w:w="3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4"/>
        <w:gridCol w:w="1124"/>
      </w:tblGrid>
      <w:tr w:rsidR="00355596" w:rsidRPr="0070430D" w14:paraId="4F9663F9" w14:textId="77777777" w:rsidTr="00902944">
        <w:trPr>
          <w:cantSplit/>
          <w:trHeight w:val="264"/>
          <w:jc w:val="center"/>
          <w:ins w:id="112" w:author="IRIDIUM" w:date="2024-07-11T14:30:00Z"/>
        </w:trPr>
        <w:tc>
          <w:tcPr>
            <w:tcW w:w="2404" w:type="dxa"/>
            <w:vMerge w:val="restart"/>
            <w:tcBorders>
              <w:tl2br w:val="single" w:sz="4" w:space="0" w:color="auto"/>
            </w:tcBorders>
            <w:vAlign w:val="center"/>
          </w:tcPr>
          <w:p w14:paraId="5FD8AA6C" w14:textId="77777777" w:rsidR="00355596" w:rsidRPr="00BF72E5" w:rsidRDefault="00355596" w:rsidP="00902944">
            <w:pPr>
              <w:pStyle w:val="Tablehead"/>
              <w:jc w:val="right"/>
              <w:rPr>
                <w:ins w:id="113" w:author="IRIDIUM" w:date="2024-07-11T14:30:00Z"/>
                <w:rFonts w:eastAsia="SimSun"/>
                <w:sz w:val="16"/>
                <w:szCs w:val="16"/>
                <w:highlight w:val="cyan"/>
                <w:rPrChange w:id="114" w:author="IRIDIUM" w:date="2024-07-11T14:43:00Z">
                  <w:rPr>
                    <w:ins w:id="115" w:author="IRIDIUM" w:date="2024-07-11T14:30:00Z"/>
                    <w:rFonts w:eastAsia="SimSun"/>
                    <w:sz w:val="16"/>
                    <w:szCs w:val="16"/>
                  </w:rPr>
                </w:rPrChange>
              </w:rPr>
            </w:pPr>
            <w:ins w:id="116" w:author="IRIDIUM" w:date="2024-07-11T14:30:00Z">
              <w:r w:rsidRPr="00BF72E5">
                <w:rPr>
                  <w:rFonts w:eastAsia="SimSun"/>
                  <w:sz w:val="16"/>
                  <w:szCs w:val="16"/>
                  <w:highlight w:val="cyan"/>
                  <w:rPrChange w:id="117" w:author="IRIDIUM" w:date="2024-07-11T14:43:00Z">
                    <w:rPr>
                      <w:rFonts w:eastAsia="SimSun"/>
                      <w:sz w:val="16"/>
                      <w:szCs w:val="16"/>
                    </w:rPr>
                  </w:rPrChange>
                </w:rPr>
                <w:t>System</w:t>
              </w:r>
            </w:ins>
          </w:p>
          <w:p w14:paraId="160EE0E1" w14:textId="77777777" w:rsidR="00355596" w:rsidRPr="00BF72E5" w:rsidRDefault="00355596" w:rsidP="00902944">
            <w:pPr>
              <w:pStyle w:val="Tablehead"/>
              <w:jc w:val="left"/>
              <w:rPr>
                <w:ins w:id="118" w:author="IRIDIUM" w:date="2024-07-11T14:30:00Z"/>
                <w:rFonts w:eastAsia="SimSun"/>
                <w:sz w:val="16"/>
                <w:szCs w:val="16"/>
                <w:highlight w:val="cyan"/>
                <w:rPrChange w:id="119" w:author="IRIDIUM" w:date="2024-07-11T14:43:00Z">
                  <w:rPr>
                    <w:ins w:id="120" w:author="IRIDIUM" w:date="2024-07-11T14:30:00Z"/>
                    <w:rFonts w:eastAsia="SimSun"/>
                    <w:sz w:val="16"/>
                    <w:szCs w:val="16"/>
                  </w:rPr>
                </w:rPrChange>
              </w:rPr>
            </w:pPr>
            <w:ins w:id="121" w:author="IRIDIUM" w:date="2024-07-11T14:30:00Z">
              <w:r w:rsidRPr="00BF72E5">
                <w:rPr>
                  <w:rFonts w:eastAsia="SimSun"/>
                  <w:sz w:val="16"/>
                  <w:szCs w:val="16"/>
                  <w:highlight w:val="cyan"/>
                  <w:rPrChange w:id="122" w:author="IRIDIUM" w:date="2024-07-11T14:43:00Z">
                    <w:rPr>
                      <w:rFonts w:eastAsia="SimSun"/>
                      <w:sz w:val="16"/>
                      <w:szCs w:val="16"/>
                    </w:rPr>
                  </w:rPrChange>
                </w:rPr>
                <w:t>Parameter</w:t>
              </w:r>
            </w:ins>
          </w:p>
        </w:tc>
        <w:tc>
          <w:tcPr>
            <w:tcW w:w="1124" w:type="dxa"/>
            <w:vMerge w:val="restart"/>
            <w:vAlign w:val="center"/>
          </w:tcPr>
          <w:p w14:paraId="53D5E3F1" w14:textId="77777777" w:rsidR="00355596" w:rsidRPr="0070430D" w:rsidRDefault="00355596" w:rsidP="00902944">
            <w:pPr>
              <w:pStyle w:val="Tablehead"/>
              <w:rPr>
                <w:ins w:id="123" w:author="IRIDIUM" w:date="2024-07-11T14:30:00Z"/>
                <w:rFonts w:eastAsia="SimSun"/>
                <w:sz w:val="16"/>
                <w:szCs w:val="16"/>
              </w:rPr>
            </w:pPr>
          </w:p>
        </w:tc>
      </w:tr>
      <w:tr w:rsidR="00355596" w:rsidRPr="0070430D" w14:paraId="4C57F75E" w14:textId="77777777" w:rsidTr="00902944">
        <w:trPr>
          <w:cantSplit/>
          <w:trHeight w:val="344"/>
          <w:jc w:val="center"/>
          <w:ins w:id="124" w:author="IRIDIUM" w:date="2024-07-11T14:30:00Z"/>
        </w:trPr>
        <w:tc>
          <w:tcPr>
            <w:tcW w:w="2404" w:type="dxa"/>
            <w:vMerge/>
            <w:tcBorders>
              <w:bottom w:val="single" w:sz="4" w:space="0" w:color="auto"/>
            </w:tcBorders>
            <w:vAlign w:val="center"/>
          </w:tcPr>
          <w:p w14:paraId="578635FA" w14:textId="77777777" w:rsidR="00355596" w:rsidRPr="00BF72E5" w:rsidRDefault="00355596" w:rsidP="00902944">
            <w:pPr>
              <w:pStyle w:val="Tablehead"/>
              <w:rPr>
                <w:ins w:id="125" w:author="IRIDIUM" w:date="2024-07-11T14:30:00Z"/>
                <w:rFonts w:eastAsia="SimSun"/>
                <w:sz w:val="16"/>
                <w:szCs w:val="16"/>
                <w:highlight w:val="cyan"/>
                <w:rPrChange w:id="126" w:author="IRIDIUM" w:date="2024-07-11T14:43:00Z">
                  <w:rPr>
                    <w:ins w:id="127" w:author="IRIDIUM" w:date="2024-07-11T14:30:00Z"/>
                    <w:rFonts w:eastAsia="SimSun"/>
                    <w:sz w:val="16"/>
                    <w:szCs w:val="16"/>
                  </w:rPr>
                </w:rPrChange>
              </w:rPr>
            </w:pPr>
          </w:p>
        </w:tc>
        <w:tc>
          <w:tcPr>
            <w:tcW w:w="1124" w:type="dxa"/>
            <w:vMerge/>
            <w:tcBorders>
              <w:bottom w:val="single" w:sz="4" w:space="0" w:color="auto"/>
            </w:tcBorders>
            <w:vAlign w:val="center"/>
          </w:tcPr>
          <w:p w14:paraId="52D18E96" w14:textId="77777777" w:rsidR="00355596" w:rsidRPr="0070430D" w:rsidRDefault="00355596" w:rsidP="00902944">
            <w:pPr>
              <w:pStyle w:val="Tablehead"/>
              <w:rPr>
                <w:ins w:id="128" w:author="IRIDIUM" w:date="2024-07-11T14:30:00Z"/>
                <w:rFonts w:eastAsia="SimSun"/>
                <w:sz w:val="16"/>
                <w:szCs w:val="16"/>
              </w:rPr>
            </w:pPr>
          </w:p>
        </w:tc>
      </w:tr>
      <w:tr w:rsidR="00355596" w:rsidRPr="00BE2B58" w14:paraId="21234397" w14:textId="77777777" w:rsidTr="00902944">
        <w:trPr>
          <w:cantSplit/>
          <w:trHeight w:val="218"/>
          <w:jc w:val="center"/>
          <w:ins w:id="129" w:author="IRIDIUM" w:date="2024-07-11T14:30:00Z"/>
        </w:trPr>
        <w:tc>
          <w:tcPr>
            <w:tcW w:w="3528" w:type="dxa"/>
            <w:gridSpan w:val="2"/>
            <w:tcBorders>
              <w:right w:val="nil"/>
            </w:tcBorders>
          </w:tcPr>
          <w:p w14:paraId="65B9BA0C"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130" w:author="IRIDIUM" w:date="2024-07-11T14:30:00Z"/>
                <w:rFonts w:eastAsia="SimSun"/>
                <w:sz w:val="16"/>
                <w:highlight w:val="cyan"/>
                <w:lang w:val="en-US"/>
                <w:rPrChange w:id="131" w:author="IRIDIUM" w:date="2024-07-11T14:43:00Z">
                  <w:rPr>
                    <w:ins w:id="132" w:author="IRIDIUM" w:date="2024-07-11T14:30:00Z"/>
                    <w:rFonts w:eastAsia="SimSun"/>
                    <w:sz w:val="16"/>
                    <w:lang w:val="en-US"/>
                  </w:rPr>
                </w:rPrChange>
              </w:rPr>
            </w:pPr>
            <w:ins w:id="133" w:author="IRIDIUM" w:date="2024-07-11T14:30:00Z">
              <w:r w:rsidRPr="00BF72E5">
                <w:rPr>
                  <w:rFonts w:eastAsia="SimSun"/>
                  <w:i/>
                  <w:sz w:val="16"/>
                  <w:highlight w:val="cyan"/>
                  <w:lang w:val="en-US"/>
                  <w:rPrChange w:id="134" w:author="IRIDIUM" w:date="2024-07-11T14:43:00Z">
                    <w:rPr>
                      <w:rFonts w:eastAsia="SimSun"/>
                      <w:i/>
                      <w:sz w:val="16"/>
                      <w:lang w:val="en-US"/>
                    </w:rPr>
                  </w:rPrChange>
                </w:rPr>
                <w:t>Polarization</w:t>
              </w:r>
            </w:ins>
          </w:p>
        </w:tc>
      </w:tr>
      <w:tr w:rsidR="00355596" w:rsidRPr="00BE2B58" w14:paraId="2B1DCB6B" w14:textId="77777777" w:rsidTr="00902944">
        <w:trPr>
          <w:cantSplit/>
          <w:trHeight w:val="384"/>
          <w:jc w:val="center"/>
          <w:ins w:id="135" w:author="IRIDIUM" w:date="2024-07-11T14:30:00Z"/>
        </w:trPr>
        <w:tc>
          <w:tcPr>
            <w:tcW w:w="2404" w:type="dxa"/>
          </w:tcPr>
          <w:p w14:paraId="60E4BA8A"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136" w:author="IRIDIUM" w:date="2024-07-11T14:30:00Z"/>
                <w:rFonts w:eastAsia="SimSun"/>
                <w:sz w:val="16"/>
                <w:highlight w:val="cyan"/>
                <w:rPrChange w:id="137" w:author="IRIDIUM" w:date="2024-07-11T14:43:00Z">
                  <w:rPr>
                    <w:ins w:id="138" w:author="IRIDIUM" w:date="2024-07-11T14:30:00Z"/>
                    <w:rFonts w:eastAsia="SimSun"/>
                    <w:sz w:val="16"/>
                  </w:rPr>
                </w:rPrChange>
              </w:rPr>
            </w:pPr>
            <w:ins w:id="139" w:author="IRIDIUM" w:date="2024-07-11T14:30:00Z">
              <w:r w:rsidRPr="00BF72E5">
                <w:rPr>
                  <w:rFonts w:eastAsia="SimSun"/>
                  <w:sz w:val="16"/>
                  <w:highlight w:val="cyan"/>
                  <w:rPrChange w:id="140" w:author="IRIDIUM" w:date="2024-07-11T14:43:00Z">
                    <w:rPr>
                      <w:rFonts w:eastAsia="SimSun"/>
                      <w:sz w:val="16"/>
                    </w:rPr>
                  </w:rPrChange>
                </w:rPr>
                <w:t>Feeder link</w:t>
              </w:r>
            </w:ins>
          </w:p>
        </w:tc>
        <w:tc>
          <w:tcPr>
            <w:tcW w:w="1124" w:type="dxa"/>
          </w:tcPr>
          <w:p w14:paraId="41D5334C"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jc w:val="center"/>
              <w:rPr>
                <w:ins w:id="141" w:author="IRIDIUM" w:date="2024-07-11T14:30:00Z"/>
                <w:rFonts w:eastAsia="SimSun"/>
                <w:sz w:val="16"/>
                <w:highlight w:val="cyan"/>
                <w:lang w:val="en-US"/>
                <w:rPrChange w:id="142" w:author="IRIDIUM" w:date="2024-07-11T14:43:00Z">
                  <w:rPr>
                    <w:ins w:id="143" w:author="IRIDIUM" w:date="2024-07-11T14:30:00Z"/>
                    <w:rFonts w:eastAsia="SimSun"/>
                    <w:sz w:val="16"/>
                    <w:lang w:val="en-US"/>
                  </w:rPr>
                </w:rPrChange>
              </w:rPr>
            </w:pPr>
            <w:ins w:id="144" w:author="IRIDIUM" w:date="2024-07-11T14:30:00Z">
              <w:r w:rsidRPr="00BF72E5">
                <w:rPr>
                  <w:rFonts w:eastAsia="SimSun"/>
                  <w:sz w:val="16"/>
                  <w:highlight w:val="cyan"/>
                  <w:lang w:val="en-US"/>
                  <w:rPrChange w:id="145" w:author="IRIDIUM" w:date="2024-07-11T14:43:00Z">
                    <w:rPr>
                      <w:rFonts w:eastAsia="SimSun"/>
                      <w:sz w:val="16"/>
                      <w:lang w:val="en-US"/>
                    </w:rPr>
                  </w:rPrChange>
                </w:rPr>
                <w:t>RHCP</w:t>
              </w:r>
            </w:ins>
          </w:p>
        </w:tc>
      </w:tr>
      <w:tr w:rsidR="00355596" w:rsidRPr="00BE2B58" w14:paraId="70BE0CB3" w14:textId="77777777" w:rsidTr="00902944">
        <w:trPr>
          <w:cantSplit/>
          <w:trHeight w:val="227"/>
          <w:jc w:val="center"/>
          <w:ins w:id="146" w:author="IRIDIUM" w:date="2024-07-11T14:30:00Z"/>
        </w:trPr>
        <w:tc>
          <w:tcPr>
            <w:tcW w:w="2404" w:type="dxa"/>
          </w:tcPr>
          <w:p w14:paraId="3111956C"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147" w:author="IRIDIUM" w:date="2024-07-11T14:30:00Z"/>
                <w:rFonts w:eastAsia="SimSun"/>
                <w:sz w:val="16"/>
                <w:highlight w:val="cyan"/>
                <w:rPrChange w:id="148" w:author="IRIDIUM" w:date="2024-07-11T14:43:00Z">
                  <w:rPr>
                    <w:ins w:id="149" w:author="IRIDIUM" w:date="2024-07-11T14:30:00Z"/>
                    <w:rFonts w:eastAsia="SimSun"/>
                    <w:sz w:val="16"/>
                  </w:rPr>
                </w:rPrChange>
              </w:rPr>
            </w:pPr>
            <w:ins w:id="150" w:author="IRIDIUM" w:date="2024-07-11T14:30:00Z">
              <w:r w:rsidRPr="00BF72E5">
                <w:rPr>
                  <w:rFonts w:eastAsia="SimSun"/>
                  <w:sz w:val="16"/>
                  <w:highlight w:val="cyan"/>
                  <w:rPrChange w:id="151" w:author="IRIDIUM" w:date="2024-07-11T14:43:00Z">
                    <w:rPr>
                      <w:rFonts w:eastAsia="SimSun"/>
                      <w:sz w:val="16"/>
                    </w:rPr>
                  </w:rPrChange>
                </w:rPr>
                <w:t>Service link</w:t>
              </w:r>
            </w:ins>
          </w:p>
        </w:tc>
        <w:tc>
          <w:tcPr>
            <w:tcW w:w="1124" w:type="dxa"/>
          </w:tcPr>
          <w:p w14:paraId="0A9E2A01"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jc w:val="center"/>
              <w:rPr>
                <w:ins w:id="152" w:author="IRIDIUM" w:date="2024-07-11T14:30:00Z"/>
                <w:rFonts w:eastAsia="SimSun"/>
                <w:sz w:val="16"/>
                <w:highlight w:val="cyan"/>
                <w:lang w:val="en-US"/>
                <w:rPrChange w:id="153" w:author="IRIDIUM" w:date="2024-07-11T14:43:00Z">
                  <w:rPr>
                    <w:ins w:id="154" w:author="IRIDIUM" w:date="2024-07-11T14:30:00Z"/>
                    <w:rFonts w:eastAsia="SimSun"/>
                    <w:sz w:val="16"/>
                    <w:lang w:val="en-US"/>
                  </w:rPr>
                </w:rPrChange>
              </w:rPr>
            </w:pPr>
            <w:ins w:id="155" w:author="IRIDIUM" w:date="2024-07-11T14:30:00Z">
              <w:r w:rsidRPr="00BF72E5">
                <w:rPr>
                  <w:rFonts w:eastAsia="SimSun"/>
                  <w:sz w:val="16"/>
                  <w:highlight w:val="cyan"/>
                  <w:lang w:val="en-US"/>
                  <w:rPrChange w:id="156" w:author="IRIDIUM" w:date="2024-07-11T14:43:00Z">
                    <w:rPr>
                      <w:rFonts w:eastAsia="SimSun"/>
                      <w:sz w:val="16"/>
                      <w:lang w:val="en-US"/>
                    </w:rPr>
                  </w:rPrChange>
                </w:rPr>
                <w:t>RHCP</w:t>
              </w:r>
            </w:ins>
          </w:p>
        </w:tc>
      </w:tr>
      <w:tr w:rsidR="00355596" w:rsidRPr="00BE2B58" w14:paraId="7BA175D6" w14:textId="77777777" w:rsidTr="00902944">
        <w:trPr>
          <w:cantSplit/>
          <w:trHeight w:val="384"/>
          <w:jc w:val="center"/>
          <w:ins w:id="157" w:author="IRIDIUM" w:date="2024-07-11T14:30:00Z"/>
        </w:trPr>
        <w:tc>
          <w:tcPr>
            <w:tcW w:w="2404" w:type="dxa"/>
            <w:tcBorders>
              <w:bottom w:val="single" w:sz="4" w:space="0" w:color="auto"/>
            </w:tcBorders>
          </w:tcPr>
          <w:p w14:paraId="45FA32E7"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158" w:author="IRIDIUM" w:date="2024-07-11T14:30:00Z"/>
                <w:rFonts w:eastAsia="SimSun"/>
                <w:sz w:val="16"/>
                <w:highlight w:val="cyan"/>
                <w:lang w:val="en-US"/>
                <w:rPrChange w:id="159" w:author="IRIDIUM" w:date="2024-07-11T14:43:00Z">
                  <w:rPr>
                    <w:ins w:id="160" w:author="IRIDIUM" w:date="2024-07-11T14:30:00Z"/>
                    <w:rFonts w:eastAsia="SimSun"/>
                    <w:sz w:val="16"/>
                    <w:lang w:val="en-US"/>
                  </w:rPr>
                </w:rPrChange>
              </w:rPr>
            </w:pPr>
            <w:ins w:id="161" w:author="IRIDIUM" w:date="2024-07-11T14:30:00Z">
              <w:r w:rsidRPr="00BF72E5">
                <w:rPr>
                  <w:rFonts w:eastAsia="SimSun"/>
                  <w:i/>
                  <w:sz w:val="16"/>
                  <w:highlight w:val="cyan"/>
                  <w:lang w:val="en-US"/>
                  <w:rPrChange w:id="162" w:author="IRIDIUM" w:date="2024-07-11T14:43:00Z">
                    <w:rPr>
                      <w:rFonts w:eastAsia="SimSun"/>
                      <w:i/>
                      <w:sz w:val="16"/>
                      <w:lang w:val="en-US"/>
                    </w:rPr>
                  </w:rPrChange>
                </w:rPr>
                <w:t>Direction of transmission</w:t>
              </w:r>
            </w:ins>
          </w:p>
        </w:tc>
        <w:tc>
          <w:tcPr>
            <w:tcW w:w="1124" w:type="dxa"/>
            <w:tcBorders>
              <w:bottom w:val="single" w:sz="4" w:space="0" w:color="auto"/>
            </w:tcBorders>
          </w:tcPr>
          <w:p w14:paraId="2A7F95C5"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jc w:val="center"/>
              <w:rPr>
                <w:ins w:id="163" w:author="IRIDIUM" w:date="2024-07-11T14:30:00Z"/>
                <w:rFonts w:eastAsia="SimSun"/>
                <w:sz w:val="16"/>
                <w:highlight w:val="cyan"/>
                <w:lang w:val="en-US"/>
                <w:rPrChange w:id="164" w:author="IRIDIUM" w:date="2024-07-11T14:43:00Z">
                  <w:rPr>
                    <w:ins w:id="165" w:author="IRIDIUM" w:date="2024-07-11T14:30:00Z"/>
                    <w:rFonts w:eastAsia="SimSun"/>
                    <w:sz w:val="16"/>
                    <w:lang w:val="en-US"/>
                  </w:rPr>
                </w:rPrChange>
              </w:rPr>
            </w:pPr>
            <w:ins w:id="166" w:author="IRIDIUM" w:date="2024-07-11T14:30:00Z">
              <w:r w:rsidRPr="00BF72E5">
                <w:rPr>
                  <w:rFonts w:eastAsia="SimSun"/>
                  <w:sz w:val="16"/>
                  <w:highlight w:val="cyan"/>
                  <w:lang w:val="en-US"/>
                  <w:rPrChange w:id="167" w:author="IRIDIUM" w:date="2024-07-11T14:43:00Z">
                    <w:rPr>
                      <w:rFonts w:eastAsia="SimSun"/>
                      <w:sz w:val="16"/>
                      <w:lang w:val="en-US"/>
                    </w:rPr>
                  </w:rPrChange>
                </w:rPr>
                <w:t>Earth-to-space</w:t>
              </w:r>
            </w:ins>
          </w:p>
        </w:tc>
      </w:tr>
      <w:tr w:rsidR="00355596" w:rsidRPr="00BE2B58" w14:paraId="3C3ED406" w14:textId="77777777" w:rsidTr="00902944">
        <w:trPr>
          <w:cantSplit/>
          <w:trHeight w:val="218"/>
          <w:jc w:val="center"/>
          <w:ins w:id="168" w:author="IRIDIUM" w:date="2024-07-11T14:30:00Z"/>
        </w:trPr>
        <w:tc>
          <w:tcPr>
            <w:tcW w:w="3528" w:type="dxa"/>
            <w:gridSpan w:val="2"/>
            <w:tcBorders>
              <w:right w:val="nil"/>
            </w:tcBorders>
          </w:tcPr>
          <w:p w14:paraId="7C3299AF"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169" w:author="IRIDIUM" w:date="2024-07-11T14:30:00Z"/>
                <w:rFonts w:eastAsia="SimSun"/>
                <w:sz w:val="16"/>
                <w:highlight w:val="cyan"/>
                <w:rPrChange w:id="170" w:author="IRIDIUM" w:date="2024-07-11T14:43:00Z">
                  <w:rPr>
                    <w:ins w:id="171" w:author="IRIDIUM" w:date="2024-07-11T14:30:00Z"/>
                    <w:rFonts w:eastAsia="SimSun"/>
                    <w:sz w:val="16"/>
                  </w:rPr>
                </w:rPrChange>
              </w:rPr>
            </w:pPr>
            <w:ins w:id="172" w:author="IRIDIUM" w:date="2024-07-11T14:30:00Z">
              <w:r w:rsidRPr="00BF72E5">
                <w:rPr>
                  <w:rFonts w:eastAsia="SimSun"/>
                  <w:i/>
                  <w:sz w:val="16"/>
                  <w:highlight w:val="cyan"/>
                  <w:rPrChange w:id="173" w:author="IRIDIUM" w:date="2024-07-11T14:43:00Z">
                    <w:rPr>
                      <w:rFonts w:eastAsia="SimSun"/>
                      <w:i/>
                      <w:sz w:val="16"/>
                    </w:rPr>
                  </w:rPrChange>
                </w:rPr>
                <w:t xml:space="preserve">Frequency bands </w:t>
              </w:r>
              <w:r w:rsidRPr="00BF72E5">
                <w:rPr>
                  <w:rFonts w:eastAsia="SimSun"/>
                  <w:iCs/>
                  <w:sz w:val="16"/>
                  <w:highlight w:val="cyan"/>
                  <w:rPrChange w:id="174" w:author="IRIDIUM" w:date="2024-07-11T14:43:00Z">
                    <w:rPr>
                      <w:rFonts w:eastAsia="SimSun"/>
                      <w:iCs/>
                      <w:sz w:val="16"/>
                    </w:rPr>
                  </w:rPrChange>
                </w:rPr>
                <w:t>(GHz)</w:t>
              </w:r>
            </w:ins>
          </w:p>
        </w:tc>
      </w:tr>
      <w:tr w:rsidR="00355596" w:rsidRPr="00BE2B58" w14:paraId="2C1C1593" w14:textId="77777777" w:rsidTr="00902944">
        <w:trPr>
          <w:cantSplit/>
          <w:trHeight w:val="218"/>
          <w:jc w:val="center"/>
          <w:ins w:id="175" w:author="IRIDIUM" w:date="2024-07-11T14:30:00Z"/>
        </w:trPr>
        <w:tc>
          <w:tcPr>
            <w:tcW w:w="2404" w:type="dxa"/>
          </w:tcPr>
          <w:p w14:paraId="5158B0FC"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176" w:author="IRIDIUM" w:date="2024-07-11T14:30:00Z"/>
                <w:rFonts w:eastAsia="SimSun"/>
                <w:sz w:val="16"/>
                <w:highlight w:val="cyan"/>
                <w:rPrChange w:id="177" w:author="IRIDIUM" w:date="2024-07-11T14:43:00Z">
                  <w:rPr>
                    <w:ins w:id="178" w:author="IRIDIUM" w:date="2024-07-11T14:30:00Z"/>
                    <w:rFonts w:eastAsia="SimSun"/>
                    <w:sz w:val="16"/>
                  </w:rPr>
                </w:rPrChange>
              </w:rPr>
            </w:pPr>
            <w:ins w:id="179" w:author="IRIDIUM" w:date="2024-07-11T14:30:00Z">
              <w:r w:rsidRPr="00BF72E5">
                <w:rPr>
                  <w:rFonts w:eastAsia="SimSun"/>
                  <w:sz w:val="16"/>
                  <w:highlight w:val="cyan"/>
                  <w:rPrChange w:id="180" w:author="IRIDIUM" w:date="2024-07-11T14:43:00Z">
                    <w:rPr>
                      <w:rFonts w:eastAsia="SimSun"/>
                      <w:sz w:val="16"/>
                    </w:rPr>
                  </w:rPrChange>
                </w:rPr>
                <w:t>Feeder link</w:t>
              </w:r>
            </w:ins>
          </w:p>
        </w:tc>
        <w:tc>
          <w:tcPr>
            <w:tcW w:w="1124" w:type="dxa"/>
          </w:tcPr>
          <w:p w14:paraId="528AA656"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jc w:val="center"/>
              <w:rPr>
                <w:ins w:id="181" w:author="IRIDIUM" w:date="2024-07-11T14:30:00Z"/>
                <w:rFonts w:eastAsia="SimSun"/>
                <w:sz w:val="16"/>
                <w:highlight w:val="cyan"/>
                <w:rPrChange w:id="182" w:author="IRIDIUM" w:date="2024-07-11T14:43:00Z">
                  <w:rPr>
                    <w:ins w:id="183" w:author="IRIDIUM" w:date="2024-07-11T14:30:00Z"/>
                    <w:rFonts w:eastAsia="SimSun"/>
                    <w:sz w:val="16"/>
                  </w:rPr>
                </w:rPrChange>
              </w:rPr>
            </w:pPr>
            <w:ins w:id="184" w:author="IRIDIUM" w:date="2024-07-11T14:30:00Z">
              <w:r w:rsidRPr="00BF72E5">
                <w:rPr>
                  <w:rFonts w:eastAsia="SimSun"/>
                  <w:sz w:val="16"/>
                  <w:highlight w:val="cyan"/>
                  <w:rPrChange w:id="185" w:author="IRIDIUM" w:date="2024-07-11T14:43:00Z">
                    <w:rPr>
                      <w:rFonts w:eastAsia="SimSun"/>
                      <w:sz w:val="16"/>
                    </w:rPr>
                  </w:rPrChange>
                </w:rPr>
                <w:t>30</w:t>
              </w:r>
            </w:ins>
          </w:p>
        </w:tc>
      </w:tr>
      <w:tr w:rsidR="00355596" w:rsidRPr="00BE2B58" w14:paraId="076CB767" w14:textId="77777777" w:rsidTr="00902944">
        <w:trPr>
          <w:cantSplit/>
          <w:trHeight w:val="227"/>
          <w:jc w:val="center"/>
          <w:ins w:id="186" w:author="IRIDIUM" w:date="2024-07-11T14:30:00Z"/>
        </w:trPr>
        <w:tc>
          <w:tcPr>
            <w:tcW w:w="2404" w:type="dxa"/>
          </w:tcPr>
          <w:p w14:paraId="4C746432"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187" w:author="IRIDIUM" w:date="2024-07-11T14:30:00Z"/>
                <w:rFonts w:eastAsia="SimSun"/>
                <w:sz w:val="16"/>
                <w:highlight w:val="cyan"/>
                <w:rPrChange w:id="188" w:author="IRIDIUM" w:date="2024-07-11T14:43:00Z">
                  <w:rPr>
                    <w:ins w:id="189" w:author="IRIDIUM" w:date="2024-07-11T14:30:00Z"/>
                    <w:rFonts w:eastAsia="SimSun"/>
                    <w:sz w:val="16"/>
                  </w:rPr>
                </w:rPrChange>
              </w:rPr>
            </w:pPr>
            <w:ins w:id="190" w:author="IRIDIUM" w:date="2024-07-11T14:30:00Z">
              <w:r w:rsidRPr="00BF72E5">
                <w:rPr>
                  <w:rFonts w:eastAsia="SimSun"/>
                  <w:sz w:val="16"/>
                  <w:highlight w:val="cyan"/>
                  <w:rPrChange w:id="191" w:author="IRIDIUM" w:date="2024-07-11T14:43:00Z">
                    <w:rPr>
                      <w:rFonts w:eastAsia="SimSun"/>
                      <w:sz w:val="16"/>
                    </w:rPr>
                  </w:rPrChange>
                </w:rPr>
                <w:t>Service link</w:t>
              </w:r>
            </w:ins>
          </w:p>
        </w:tc>
        <w:tc>
          <w:tcPr>
            <w:tcW w:w="1124" w:type="dxa"/>
          </w:tcPr>
          <w:p w14:paraId="2834AA0F"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jc w:val="center"/>
              <w:rPr>
                <w:ins w:id="192" w:author="IRIDIUM" w:date="2024-07-11T14:30:00Z"/>
                <w:rFonts w:eastAsia="SimSun"/>
                <w:sz w:val="16"/>
                <w:highlight w:val="cyan"/>
                <w:rPrChange w:id="193" w:author="IRIDIUM" w:date="2024-07-11T14:43:00Z">
                  <w:rPr>
                    <w:ins w:id="194" w:author="IRIDIUM" w:date="2024-07-11T14:30:00Z"/>
                    <w:rFonts w:eastAsia="SimSun"/>
                    <w:sz w:val="16"/>
                  </w:rPr>
                </w:rPrChange>
              </w:rPr>
            </w:pPr>
            <w:ins w:id="195" w:author="IRIDIUM" w:date="2024-07-11T14:30:00Z">
              <w:r w:rsidRPr="00BF72E5">
                <w:rPr>
                  <w:rFonts w:eastAsia="SimSun"/>
                  <w:sz w:val="16"/>
                  <w:highlight w:val="cyan"/>
                  <w:rPrChange w:id="196" w:author="IRIDIUM" w:date="2024-07-11T14:43:00Z">
                    <w:rPr>
                      <w:rFonts w:eastAsia="SimSun"/>
                      <w:sz w:val="16"/>
                    </w:rPr>
                  </w:rPrChange>
                </w:rPr>
                <w:t>1.6</w:t>
              </w:r>
            </w:ins>
          </w:p>
        </w:tc>
      </w:tr>
      <w:tr w:rsidR="00355596" w:rsidRPr="00BE2B58" w14:paraId="10D342EC" w14:textId="77777777" w:rsidTr="00902944">
        <w:trPr>
          <w:cantSplit/>
          <w:trHeight w:val="558"/>
          <w:jc w:val="center"/>
          <w:ins w:id="197" w:author="IRIDIUM" w:date="2024-07-11T14:30:00Z"/>
        </w:trPr>
        <w:tc>
          <w:tcPr>
            <w:tcW w:w="2404" w:type="dxa"/>
          </w:tcPr>
          <w:p w14:paraId="70C49580"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198" w:author="IRIDIUM" w:date="2024-07-11T14:30:00Z"/>
                <w:rFonts w:eastAsia="SimSun"/>
                <w:sz w:val="16"/>
                <w:highlight w:val="cyan"/>
                <w:rPrChange w:id="199" w:author="IRIDIUM" w:date="2024-07-11T14:43:00Z">
                  <w:rPr>
                    <w:ins w:id="200" w:author="IRIDIUM" w:date="2024-07-11T14:30:00Z"/>
                    <w:rFonts w:eastAsia="SimSun"/>
                    <w:sz w:val="16"/>
                  </w:rPr>
                </w:rPrChange>
              </w:rPr>
            </w:pPr>
            <w:ins w:id="201" w:author="IRIDIUM" w:date="2024-07-11T14:30:00Z">
              <w:r w:rsidRPr="00BF72E5">
                <w:rPr>
                  <w:rFonts w:eastAsia="SimSun"/>
                  <w:i/>
                  <w:sz w:val="16"/>
                  <w:highlight w:val="cyan"/>
                  <w:rPrChange w:id="202" w:author="IRIDIUM" w:date="2024-07-11T14:43:00Z">
                    <w:rPr>
                      <w:rFonts w:eastAsia="SimSun"/>
                      <w:i/>
                      <w:sz w:val="16"/>
                    </w:rPr>
                  </w:rPrChange>
                </w:rPr>
                <w:t>Orbit</w:t>
              </w:r>
            </w:ins>
          </w:p>
        </w:tc>
        <w:tc>
          <w:tcPr>
            <w:tcW w:w="1124" w:type="dxa"/>
          </w:tcPr>
          <w:p w14:paraId="40A83A59"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jc w:val="center"/>
              <w:rPr>
                <w:ins w:id="203" w:author="IRIDIUM" w:date="2024-07-11T14:30:00Z"/>
                <w:rFonts w:eastAsia="SimSun"/>
                <w:sz w:val="16"/>
                <w:highlight w:val="cyan"/>
                <w:rPrChange w:id="204" w:author="IRIDIUM" w:date="2024-07-11T14:43:00Z">
                  <w:rPr>
                    <w:ins w:id="205" w:author="IRIDIUM" w:date="2024-07-11T14:30:00Z"/>
                    <w:rFonts w:eastAsia="SimSun"/>
                    <w:sz w:val="16"/>
                  </w:rPr>
                </w:rPrChange>
              </w:rPr>
            </w:pPr>
          </w:p>
        </w:tc>
      </w:tr>
      <w:tr w:rsidR="00355596" w:rsidRPr="00BE2B58" w14:paraId="713F087C" w14:textId="77777777" w:rsidTr="00902944">
        <w:trPr>
          <w:cantSplit/>
          <w:trHeight w:val="218"/>
          <w:jc w:val="center"/>
          <w:ins w:id="206" w:author="IRIDIUM" w:date="2024-07-11T14:30:00Z"/>
        </w:trPr>
        <w:tc>
          <w:tcPr>
            <w:tcW w:w="2404" w:type="dxa"/>
          </w:tcPr>
          <w:p w14:paraId="13BB225E"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207" w:author="IRIDIUM" w:date="2024-07-11T14:30:00Z"/>
                <w:rFonts w:eastAsia="SimSun"/>
                <w:sz w:val="16"/>
                <w:highlight w:val="cyan"/>
                <w:rPrChange w:id="208" w:author="IRIDIUM" w:date="2024-07-11T14:43:00Z">
                  <w:rPr>
                    <w:ins w:id="209" w:author="IRIDIUM" w:date="2024-07-11T14:30:00Z"/>
                    <w:rFonts w:eastAsia="SimSun"/>
                    <w:sz w:val="16"/>
                  </w:rPr>
                </w:rPrChange>
              </w:rPr>
            </w:pPr>
            <w:ins w:id="210" w:author="IRIDIUM" w:date="2024-07-11T14:30:00Z">
              <w:r w:rsidRPr="00BF72E5">
                <w:rPr>
                  <w:rFonts w:eastAsia="SimSun"/>
                  <w:sz w:val="16"/>
                  <w:highlight w:val="cyan"/>
                  <w:rPrChange w:id="211" w:author="IRIDIUM" w:date="2024-07-11T14:43:00Z">
                    <w:rPr>
                      <w:rFonts w:eastAsia="SimSun"/>
                      <w:sz w:val="16"/>
                    </w:rPr>
                  </w:rPrChange>
                </w:rPr>
                <w:t>Altitude (km)</w:t>
              </w:r>
            </w:ins>
          </w:p>
        </w:tc>
        <w:tc>
          <w:tcPr>
            <w:tcW w:w="1124" w:type="dxa"/>
          </w:tcPr>
          <w:p w14:paraId="0D222055"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jc w:val="center"/>
              <w:rPr>
                <w:ins w:id="212" w:author="IRIDIUM" w:date="2024-07-11T14:30:00Z"/>
                <w:rFonts w:eastAsia="SimSun"/>
                <w:sz w:val="16"/>
                <w:highlight w:val="cyan"/>
                <w:rPrChange w:id="213" w:author="IRIDIUM" w:date="2024-07-11T14:43:00Z">
                  <w:rPr>
                    <w:ins w:id="214" w:author="IRIDIUM" w:date="2024-07-11T14:30:00Z"/>
                    <w:rFonts w:eastAsia="SimSun"/>
                    <w:sz w:val="16"/>
                  </w:rPr>
                </w:rPrChange>
              </w:rPr>
            </w:pPr>
            <w:ins w:id="215" w:author="IRIDIUM" w:date="2024-07-11T14:30:00Z">
              <w:r w:rsidRPr="00BF72E5">
                <w:rPr>
                  <w:rFonts w:eastAsia="SimSun"/>
                  <w:sz w:val="16"/>
                  <w:highlight w:val="cyan"/>
                  <w:rPrChange w:id="216" w:author="IRIDIUM" w:date="2024-07-11T14:43:00Z">
                    <w:rPr>
                      <w:rFonts w:eastAsia="SimSun"/>
                      <w:sz w:val="16"/>
                    </w:rPr>
                  </w:rPrChange>
                </w:rPr>
                <w:t>780</w:t>
              </w:r>
            </w:ins>
          </w:p>
        </w:tc>
      </w:tr>
      <w:tr w:rsidR="00355596" w:rsidRPr="00BE2B58" w14:paraId="35E69FF5" w14:textId="77777777" w:rsidTr="00902944">
        <w:trPr>
          <w:cantSplit/>
          <w:trHeight w:val="218"/>
          <w:jc w:val="center"/>
          <w:ins w:id="217" w:author="IRIDIUM" w:date="2024-07-11T14:30:00Z"/>
        </w:trPr>
        <w:tc>
          <w:tcPr>
            <w:tcW w:w="2404" w:type="dxa"/>
          </w:tcPr>
          <w:p w14:paraId="1A357250"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218" w:author="IRIDIUM" w:date="2024-07-11T14:30:00Z"/>
                <w:rFonts w:eastAsia="SimSun"/>
                <w:sz w:val="16"/>
                <w:highlight w:val="cyan"/>
                <w:rPrChange w:id="219" w:author="IRIDIUM" w:date="2024-07-11T14:43:00Z">
                  <w:rPr>
                    <w:ins w:id="220" w:author="IRIDIUM" w:date="2024-07-11T14:30:00Z"/>
                    <w:rFonts w:eastAsia="SimSun"/>
                    <w:sz w:val="16"/>
                  </w:rPr>
                </w:rPrChange>
              </w:rPr>
            </w:pPr>
            <w:ins w:id="221" w:author="IRIDIUM" w:date="2024-07-11T14:30:00Z">
              <w:r w:rsidRPr="00BF72E5">
                <w:rPr>
                  <w:rFonts w:eastAsia="SimSun"/>
                  <w:sz w:val="16"/>
                  <w:highlight w:val="cyan"/>
                  <w:rPrChange w:id="222" w:author="IRIDIUM" w:date="2024-07-11T14:43:00Z">
                    <w:rPr>
                      <w:rFonts w:eastAsia="SimSun"/>
                      <w:sz w:val="16"/>
                    </w:rPr>
                  </w:rPrChange>
                </w:rPr>
                <w:t>Satellite separation (degrees)</w:t>
              </w:r>
            </w:ins>
          </w:p>
        </w:tc>
        <w:tc>
          <w:tcPr>
            <w:tcW w:w="1124" w:type="dxa"/>
          </w:tcPr>
          <w:p w14:paraId="0F6F24E2"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jc w:val="center"/>
              <w:rPr>
                <w:ins w:id="223" w:author="IRIDIUM" w:date="2024-07-11T14:30:00Z"/>
                <w:rFonts w:eastAsia="SimSun"/>
                <w:sz w:val="16"/>
                <w:highlight w:val="cyan"/>
                <w:rPrChange w:id="224" w:author="IRIDIUM" w:date="2024-07-11T14:43:00Z">
                  <w:rPr>
                    <w:ins w:id="225" w:author="IRIDIUM" w:date="2024-07-11T14:30:00Z"/>
                    <w:rFonts w:eastAsia="SimSun"/>
                    <w:sz w:val="16"/>
                  </w:rPr>
                </w:rPrChange>
              </w:rPr>
            </w:pPr>
            <w:ins w:id="226" w:author="IRIDIUM" w:date="2024-07-11T14:30:00Z">
              <w:r w:rsidRPr="00BF72E5">
                <w:rPr>
                  <w:rFonts w:eastAsia="SimSun"/>
                  <w:sz w:val="16"/>
                  <w:highlight w:val="cyan"/>
                  <w:rPrChange w:id="227" w:author="IRIDIUM" w:date="2024-07-11T14:43:00Z">
                    <w:rPr>
                      <w:rFonts w:eastAsia="SimSun"/>
                      <w:sz w:val="16"/>
                    </w:rPr>
                  </w:rPrChange>
                </w:rPr>
                <w:t>32.7</w:t>
              </w:r>
            </w:ins>
          </w:p>
        </w:tc>
      </w:tr>
      <w:tr w:rsidR="00355596" w:rsidRPr="00BE2B58" w14:paraId="06AA9849" w14:textId="77777777" w:rsidTr="00902944">
        <w:trPr>
          <w:cantSplit/>
          <w:trHeight w:val="218"/>
          <w:jc w:val="center"/>
          <w:ins w:id="228" w:author="IRIDIUM" w:date="2024-07-11T14:30:00Z"/>
        </w:trPr>
        <w:tc>
          <w:tcPr>
            <w:tcW w:w="2404" w:type="dxa"/>
          </w:tcPr>
          <w:p w14:paraId="6B935A22"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229" w:author="IRIDIUM" w:date="2024-07-11T14:30:00Z"/>
                <w:rFonts w:eastAsia="SimSun"/>
                <w:sz w:val="16"/>
                <w:highlight w:val="cyan"/>
                <w:rPrChange w:id="230" w:author="IRIDIUM" w:date="2024-07-11T14:43:00Z">
                  <w:rPr>
                    <w:ins w:id="231" w:author="IRIDIUM" w:date="2024-07-11T14:30:00Z"/>
                    <w:rFonts w:eastAsia="SimSun"/>
                    <w:sz w:val="16"/>
                  </w:rPr>
                </w:rPrChange>
              </w:rPr>
            </w:pPr>
            <w:ins w:id="232" w:author="IRIDIUM" w:date="2024-07-11T14:30:00Z">
              <w:r w:rsidRPr="00BF72E5">
                <w:rPr>
                  <w:rFonts w:eastAsia="SimSun"/>
                  <w:sz w:val="16"/>
                  <w:highlight w:val="cyan"/>
                  <w:rPrChange w:id="233" w:author="IRIDIUM" w:date="2024-07-11T14:43:00Z">
                    <w:rPr>
                      <w:rFonts w:eastAsia="SimSun"/>
                      <w:sz w:val="16"/>
                    </w:rPr>
                  </w:rPrChange>
                </w:rPr>
                <w:t>Number of satellites</w:t>
              </w:r>
            </w:ins>
          </w:p>
        </w:tc>
        <w:tc>
          <w:tcPr>
            <w:tcW w:w="1124" w:type="dxa"/>
          </w:tcPr>
          <w:p w14:paraId="0EF5CC48"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jc w:val="center"/>
              <w:rPr>
                <w:ins w:id="234" w:author="IRIDIUM" w:date="2024-07-11T14:30:00Z"/>
                <w:rFonts w:eastAsia="SimSun"/>
                <w:sz w:val="16"/>
                <w:highlight w:val="cyan"/>
                <w:rPrChange w:id="235" w:author="IRIDIUM" w:date="2024-07-11T14:43:00Z">
                  <w:rPr>
                    <w:ins w:id="236" w:author="IRIDIUM" w:date="2024-07-11T14:30:00Z"/>
                    <w:rFonts w:eastAsia="SimSun"/>
                    <w:sz w:val="16"/>
                  </w:rPr>
                </w:rPrChange>
              </w:rPr>
            </w:pPr>
            <w:ins w:id="237" w:author="IRIDIUM" w:date="2024-07-11T14:30:00Z">
              <w:r w:rsidRPr="00BF72E5">
                <w:rPr>
                  <w:rFonts w:eastAsia="SimSun"/>
                  <w:sz w:val="16"/>
                  <w:highlight w:val="cyan"/>
                  <w:rPrChange w:id="238" w:author="IRIDIUM" w:date="2024-07-11T14:43:00Z">
                    <w:rPr>
                      <w:rFonts w:eastAsia="SimSun"/>
                      <w:sz w:val="16"/>
                    </w:rPr>
                  </w:rPrChange>
                </w:rPr>
                <w:t>66</w:t>
              </w:r>
            </w:ins>
          </w:p>
        </w:tc>
      </w:tr>
      <w:tr w:rsidR="00355596" w:rsidRPr="00BE2B58" w14:paraId="3CB1281D" w14:textId="77777777" w:rsidTr="00902944">
        <w:trPr>
          <w:cantSplit/>
          <w:trHeight w:val="218"/>
          <w:jc w:val="center"/>
          <w:ins w:id="239" w:author="IRIDIUM" w:date="2024-07-11T14:30:00Z"/>
        </w:trPr>
        <w:tc>
          <w:tcPr>
            <w:tcW w:w="2404" w:type="dxa"/>
          </w:tcPr>
          <w:p w14:paraId="59A0EFDA"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240" w:author="IRIDIUM" w:date="2024-07-11T14:30:00Z"/>
                <w:rFonts w:eastAsia="SimSun"/>
                <w:sz w:val="16"/>
                <w:highlight w:val="cyan"/>
                <w:rPrChange w:id="241" w:author="IRIDIUM" w:date="2024-07-11T14:43:00Z">
                  <w:rPr>
                    <w:ins w:id="242" w:author="IRIDIUM" w:date="2024-07-11T14:30:00Z"/>
                    <w:rFonts w:eastAsia="SimSun"/>
                    <w:sz w:val="16"/>
                  </w:rPr>
                </w:rPrChange>
              </w:rPr>
            </w:pPr>
            <w:ins w:id="243" w:author="IRIDIUM" w:date="2024-07-11T14:30:00Z">
              <w:r w:rsidRPr="00BF72E5">
                <w:rPr>
                  <w:rFonts w:eastAsia="SimSun"/>
                  <w:sz w:val="16"/>
                  <w:highlight w:val="cyan"/>
                  <w:rPrChange w:id="244" w:author="IRIDIUM" w:date="2024-07-11T14:43:00Z">
                    <w:rPr>
                      <w:rFonts w:eastAsia="SimSun"/>
                      <w:sz w:val="16"/>
                    </w:rPr>
                  </w:rPrChange>
                </w:rPr>
                <w:t>Orbital planes</w:t>
              </w:r>
            </w:ins>
          </w:p>
        </w:tc>
        <w:tc>
          <w:tcPr>
            <w:tcW w:w="1124" w:type="dxa"/>
          </w:tcPr>
          <w:p w14:paraId="0E1E550A"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jc w:val="center"/>
              <w:rPr>
                <w:ins w:id="245" w:author="IRIDIUM" w:date="2024-07-11T14:30:00Z"/>
                <w:rFonts w:eastAsia="SimSun"/>
                <w:sz w:val="16"/>
                <w:highlight w:val="cyan"/>
                <w:rPrChange w:id="246" w:author="IRIDIUM" w:date="2024-07-11T14:43:00Z">
                  <w:rPr>
                    <w:ins w:id="247" w:author="IRIDIUM" w:date="2024-07-11T14:30:00Z"/>
                    <w:rFonts w:eastAsia="SimSun"/>
                    <w:sz w:val="16"/>
                  </w:rPr>
                </w:rPrChange>
              </w:rPr>
            </w:pPr>
            <w:ins w:id="248" w:author="IRIDIUM" w:date="2024-07-11T14:30:00Z">
              <w:r w:rsidRPr="00BF72E5">
                <w:rPr>
                  <w:rFonts w:eastAsia="SimSun"/>
                  <w:sz w:val="16"/>
                  <w:highlight w:val="cyan"/>
                  <w:rPrChange w:id="249" w:author="IRIDIUM" w:date="2024-07-11T14:43:00Z">
                    <w:rPr>
                      <w:rFonts w:eastAsia="SimSun"/>
                      <w:sz w:val="16"/>
                    </w:rPr>
                  </w:rPrChange>
                </w:rPr>
                <w:t>6</w:t>
              </w:r>
            </w:ins>
          </w:p>
        </w:tc>
      </w:tr>
      <w:tr w:rsidR="00355596" w:rsidRPr="00BE2B58" w14:paraId="31042649" w14:textId="77777777" w:rsidTr="00902944">
        <w:trPr>
          <w:cantSplit/>
          <w:trHeight w:val="218"/>
          <w:jc w:val="center"/>
          <w:ins w:id="250" w:author="IRIDIUM" w:date="2024-07-11T14:30:00Z"/>
        </w:trPr>
        <w:tc>
          <w:tcPr>
            <w:tcW w:w="2404" w:type="dxa"/>
            <w:tcBorders>
              <w:bottom w:val="single" w:sz="4" w:space="0" w:color="auto"/>
            </w:tcBorders>
          </w:tcPr>
          <w:p w14:paraId="735CC550"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251" w:author="IRIDIUM" w:date="2024-07-11T14:30:00Z"/>
                <w:rFonts w:eastAsia="SimSun"/>
                <w:sz w:val="16"/>
                <w:highlight w:val="cyan"/>
                <w:rPrChange w:id="252" w:author="IRIDIUM" w:date="2024-07-11T14:43:00Z">
                  <w:rPr>
                    <w:ins w:id="253" w:author="IRIDIUM" w:date="2024-07-11T14:30:00Z"/>
                    <w:rFonts w:eastAsia="SimSun"/>
                    <w:sz w:val="16"/>
                  </w:rPr>
                </w:rPrChange>
              </w:rPr>
            </w:pPr>
            <w:ins w:id="254" w:author="IRIDIUM" w:date="2024-07-11T14:30:00Z">
              <w:r w:rsidRPr="00BF72E5">
                <w:rPr>
                  <w:rFonts w:eastAsia="SimSun"/>
                  <w:sz w:val="16"/>
                  <w:highlight w:val="cyan"/>
                  <w:rPrChange w:id="255" w:author="IRIDIUM" w:date="2024-07-11T14:43:00Z">
                    <w:rPr>
                      <w:rFonts w:eastAsia="SimSun"/>
                      <w:sz w:val="16"/>
                    </w:rPr>
                  </w:rPrChange>
                </w:rPr>
                <w:t>Inclination angle (degrees)</w:t>
              </w:r>
            </w:ins>
          </w:p>
        </w:tc>
        <w:tc>
          <w:tcPr>
            <w:tcW w:w="1124" w:type="dxa"/>
            <w:tcBorders>
              <w:bottom w:val="single" w:sz="4" w:space="0" w:color="auto"/>
            </w:tcBorders>
          </w:tcPr>
          <w:p w14:paraId="490A73AA"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jc w:val="center"/>
              <w:rPr>
                <w:ins w:id="256" w:author="IRIDIUM" w:date="2024-07-11T14:30:00Z"/>
                <w:rFonts w:eastAsia="SimSun"/>
                <w:sz w:val="16"/>
                <w:highlight w:val="cyan"/>
                <w:rPrChange w:id="257" w:author="IRIDIUM" w:date="2024-07-11T14:43:00Z">
                  <w:rPr>
                    <w:ins w:id="258" w:author="IRIDIUM" w:date="2024-07-11T14:30:00Z"/>
                    <w:rFonts w:eastAsia="SimSun"/>
                    <w:sz w:val="16"/>
                  </w:rPr>
                </w:rPrChange>
              </w:rPr>
            </w:pPr>
            <w:ins w:id="259" w:author="IRIDIUM" w:date="2024-07-11T14:30:00Z">
              <w:r w:rsidRPr="00BF72E5">
                <w:rPr>
                  <w:rFonts w:eastAsia="SimSun"/>
                  <w:sz w:val="16"/>
                  <w:highlight w:val="cyan"/>
                  <w:rPrChange w:id="260" w:author="IRIDIUM" w:date="2024-07-11T14:43:00Z">
                    <w:rPr>
                      <w:rFonts w:eastAsia="SimSun"/>
                      <w:sz w:val="16"/>
                    </w:rPr>
                  </w:rPrChange>
                </w:rPr>
                <w:t>86</w:t>
              </w:r>
            </w:ins>
          </w:p>
        </w:tc>
      </w:tr>
      <w:tr w:rsidR="00355596" w:rsidRPr="00BE2B58" w14:paraId="61BFEAF2" w14:textId="77777777" w:rsidTr="00902944">
        <w:tblPrEx>
          <w:tblBorders>
            <w:top w:val="single" w:sz="6" w:space="0" w:color="auto"/>
            <w:left w:val="single" w:sz="6" w:space="0" w:color="auto"/>
            <w:bottom w:val="single" w:sz="6" w:space="0" w:color="auto"/>
            <w:right w:val="single" w:sz="6" w:space="0" w:color="auto"/>
            <w:insideH w:val="single" w:sz="2" w:space="0" w:color="auto"/>
            <w:insideV w:val="single" w:sz="6" w:space="0" w:color="auto"/>
          </w:tblBorders>
        </w:tblPrEx>
        <w:trPr>
          <w:cantSplit/>
          <w:trHeight w:val="227"/>
          <w:jc w:val="center"/>
          <w:ins w:id="261" w:author="IRIDIUM" w:date="2024-07-11T14:30:00Z"/>
        </w:trPr>
        <w:tc>
          <w:tcPr>
            <w:tcW w:w="3528" w:type="dxa"/>
            <w:gridSpan w:val="2"/>
            <w:tcBorders>
              <w:top w:val="single" w:sz="4" w:space="0" w:color="auto"/>
              <w:left w:val="single" w:sz="4" w:space="0" w:color="auto"/>
              <w:bottom w:val="single" w:sz="4" w:space="0" w:color="auto"/>
              <w:right w:val="nil"/>
            </w:tcBorders>
          </w:tcPr>
          <w:p w14:paraId="073D9D15"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262" w:author="IRIDIUM" w:date="2024-07-11T14:30:00Z"/>
                <w:rFonts w:eastAsia="SimSun"/>
                <w:sz w:val="16"/>
                <w:highlight w:val="cyan"/>
                <w:lang w:val="en-US"/>
                <w:rPrChange w:id="263" w:author="IRIDIUM" w:date="2024-07-11T14:43:00Z">
                  <w:rPr>
                    <w:ins w:id="264" w:author="IRIDIUM" w:date="2024-07-11T14:30:00Z"/>
                    <w:rFonts w:eastAsia="SimSun"/>
                    <w:sz w:val="16"/>
                    <w:lang w:val="en-US"/>
                  </w:rPr>
                </w:rPrChange>
              </w:rPr>
            </w:pPr>
            <w:ins w:id="265" w:author="IRIDIUM" w:date="2024-07-11T14:30:00Z">
              <w:r w:rsidRPr="00BF72E5">
                <w:rPr>
                  <w:rFonts w:eastAsia="SimSun"/>
                  <w:i/>
                  <w:sz w:val="16"/>
                  <w:highlight w:val="cyan"/>
                  <w:lang w:val="en-US"/>
                  <w:rPrChange w:id="266" w:author="IRIDIUM" w:date="2024-07-11T14:43:00Z">
                    <w:rPr>
                      <w:rFonts w:eastAsia="SimSun"/>
                      <w:i/>
                      <w:sz w:val="16"/>
                      <w:lang w:val="en-US"/>
                    </w:rPr>
                  </w:rPrChange>
                </w:rPr>
                <w:t>Satellite antennas</w:t>
              </w:r>
            </w:ins>
          </w:p>
        </w:tc>
      </w:tr>
      <w:tr w:rsidR="00355596" w:rsidRPr="00BE2B58" w14:paraId="4CFFB60E" w14:textId="77777777" w:rsidTr="00902944">
        <w:tblPrEx>
          <w:tblBorders>
            <w:top w:val="single" w:sz="6" w:space="0" w:color="auto"/>
            <w:left w:val="single" w:sz="6" w:space="0" w:color="auto"/>
            <w:bottom w:val="single" w:sz="6" w:space="0" w:color="auto"/>
            <w:right w:val="single" w:sz="6" w:space="0" w:color="auto"/>
            <w:insideH w:val="single" w:sz="2" w:space="0" w:color="auto"/>
            <w:insideV w:val="single" w:sz="6" w:space="0" w:color="auto"/>
          </w:tblBorders>
        </w:tblPrEx>
        <w:trPr>
          <w:cantSplit/>
          <w:trHeight w:val="384"/>
          <w:jc w:val="center"/>
          <w:ins w:id="267" w:author="IRIDIUM" w:date="2024-07-11T14:30:00Z"/>
        </w:trPr>
        <w:tc>
          <w:tcPr>
            <w:tcW w:w="2404" w:type="dxa"/>
            <w:tcBorders>
              <w:top w:val="single" w:sz="4" w:space="0" w:color="auto"/>
              <w:left w:val="single" w:sz="4" w:space="0" w:color="auto"/>
              <w:bottom w:val="single" w:sz="4" w:space="0" w:color="auto"/>
              <w:right w:val="single" w:sz="4" w:space="0" w:color="auto"/>
            </w:tcBorders>
          </w:tcPr>
          <w:p w14:paraId="1AA52839"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268" w:author="IRIDIUM" w:date="2024-07-11T14:30:00Z"/>
                <w:rFonts w:eastAsia="SimSun"/>
                <w:sz w:val="16"/>
                <w:highlight w:val="cyan"/>
                <w:lang w:val="en-US"/>
                <w:rPrChange w:id="269" w:author="IRIDIUM" w:date="2024-07-11T14:43:00Z">
                  <w:rPr>
                    <w:ins w:id="270" w:author="IRIDIUM" w:date="2024-07-11T14:30:00Z"/>
                    <w:rFonts w:eastAsia="SimSun"/>
                    <w:sz w:val="16"/>
                    <w:lang w:val="en-US"/>
                  </w:rPr>
                </w:rPrChange>
              </w:rPr>
            </w:pPr>
            <w:ins w:id="271" w:author="IRIDIUM" w:date="2024-07-11T14:30:00Z">
              <w:r w:rsidRPr="00BF72E5">
                <w:rPr>
                  <w:rFonts w:eastAsia="SimSun"/>
                  <w:sz w:val="16"/>
                  <w:highlight w:val="cyan"/>
                  <w:lang w:val="en-US"/>
                  <w:rPrChange w:id="272" w:author="IRIDIUM" w:date="2024-07-11T14:43:00Z">
                    <w:rPr>
                      <w:rFonts w:eastAsia="SimSun"/>
                      <w:sz w:val="16"/>
                      <w:lang w:val="en-US"/>
                    </w:rPr>
                  </w:rPrChange>
                </w:rPr>
                <w:t>Number of beams (service link)</w:t>
              </w:r>
            </w:ins>
          </w:p>
        </w:tc>
        <w:tc>
          <w:tcPr>
            <w:tcW w:w="1124" w:type="dxa"/>
            <w:tcBorders>
              <w:top w:val="single" w:sz="4" w:space="0" w:color="auto"/>
              <w:left w:val="single" w:sz="4" w:space="0" w:color="auto"/>
              <w:bottom w:val="single" w:sz="4" w:space="0" w:color="auto"/>
              <w:right w:val="single" w:sz="4" w:space="0" w:color="auto"/>
            </w:tcBorders>
          </w:tcPr>
          <w:p w14:paraId="4D04D22C"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jc w:val="center"/>
              <w:rPr>
                <w:ins w:id="273" w:author="IRIDIUM" w:date="2024-07-11T14:30:00Z"/>
                <w:rFonts w:eastAsia="SimSun"/>
                <w:sz w:val="16"/>
                <w:highlight w:val="cyan"/>
                <w:rPrChange w:id="274" w:author="IRIDIUM" w:date="2024-07-11T14:43:00Z">
                  <w:rPr>
                    <w:ins w:id="275" w:author="IRIDIUM" w:date="2024-07-11T14:30:00Z"/>
                    <w:rFonts w:eastAsia="SimSun"/>
                    <w:sz w:val="16"/>
                  </w:rPr>
                </w:rPrChange>
              </w:rPr>
            </w:pPr>
            <w:ins w:id="276" w:author="IRIDIUM" w:date="2024-07-11T14:30:00Z">
              <w:r w:rsidRPr="00BF72E5">
                <w:rPr>
                  <w:rFonts w:eastAsia="SimSun"/>
                  <w:sz w:val="16"/>
                  <w:highlight w:val="cyan"/>
                  <w:rPrChange w:id="277" w:author="IRIDIUM" w:date="2024-07-11T14:43:00Z">
                    <w:rPr>
                      <w:rFonts w:eastAsia="SimSun"/>
                      <w:sz w:val="16"/>
                    </w:rPr>
                  </w:rPrChange>
                </w:rPr>
                <w:t>48</w:t>
              </w:r>
            </w:ins>
          </w:p>
        </w:tc>
      </w:tr>
      <w:tr w:rsidR="00355596" w:rsidRPr="004B2859" w14:paraId="56DD9F1B" w14:textId="77777777" w:rsidTr="00902944">
        <w:tblPrEx>
          <w:tblBorders>
            <w:top w:val="single" w:sz="6" w:space="0" w:color="auto"/>
            <w:left w:val="single" w:sz="6" w:space="0" w:color="auto"/>
            <w:bottom w:val="single" w:sz="6" w:space="0" w:color="auto"/>
            <w:right w:val="single" w:sz="6" w:space="0" w:color="auto"/>
            <w:insideH w:val="single" w:sz="2" w:space="0" w:color="auto"/>
            <w:insideV w:val="single" w:sz="6" w:space="0" w:color="auto"/>
          </w:tblBorders>
        </w:tblPrEx>
        <w:trPr>
          <w:cantSplit/>
          <w:trHeight w:val="584"/>
          <w:jc w:val="center"/>
          <w:ins w:id="278" w:author="IRIDIUM" w:date="2024-07-11T14:30:00Z"/>
        </w:trPr>
        <w:tc>
          <w:tcPr>
            <w:tcW w:w="2404" w:type="dxa"/>
            <w:tcBorders>
              <w:top w:val="single" w:sz="4" w:space="0" w:color="auto"/>
              <w:left w:val="single" w:sz="4" w:space="0" w:color="auto"/>
              <w:bottom w:val="single" w:sz="4" w:space="0" w:color="auto"/>
              <w:right w:val="single" w:sz="4" w:space="0" w:color="auto"/>
            </w:tcBorders>
          </w:tcPr>
          <w:p w14:paraId="08F80949"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279" w:author="IRIDIUM" w:date="2024-07-11T14:30:00Z"/>
                <w:rFonts w:eastAsia="SimSun"/>
                <w:sz w:val="16"/>
                <w:highlight w:val="cyan"/>
                <w:lang w:val="en-US"/>
                <w:rPrChange w:id="280" w:author="IRIDIUM" w:date="2024-07-11T14:43:00Z">
                  <w:rPr>
                    <w:ins w:id="281" w:author="IRIDIUM" w:date="2024-07-11T14:30:00Z"/>
                    <w:rFonts w:eastAsia="SimSun"/>
                    <w:sz w:val="16"/>
                    <w:lang w:val="en-US"/>
                  </w:rPr>
                </w:rPrChange>
              </w:rPr>
            </w:pPr>
            <w:ins w:id="282" w:author="IRIDIUM" w:date="2024-07-11T14:30:00Z">
              <w:r w:rsidRPr="00BF72E5">
                <w:rPr>
                  <w:rFonts w:eastAsia="SimSun"/>
                  <w:sz w:val="16"/>
                  <w:highlight w:val="cyan"/>
                  <w:lang w:val="en-US"/>
                  <w:rPrChange w:id="283" w:author="IRIDIUM" w:date="2024-07-11T14:43:00Z">
                    <w:rPr>
                      <w:rFonts w:eastAsia="SimSun"/>
                      <w:sz w:val="16"/>
                      <w:lang w:val="en-US"/>
                    </w:rPr>
                  </w:rPrChange>
                </w:rPr>
                <w:t>Beam size (km</w:t>
              </w:r>
              <w:r w:rsidRPr="00BF72E5">
                <w:rPr>
                  <w:rFonts w:eastAsia="SimSun"/>
                  <w:sz w:val="16"/>
                  <w:highlight w:val="cyan"/>
                  <w:vertAlign w:val="superscript"/>
                  <w:lang w:val="en-US"/>
                  <w:rPrChange w:id="284" w:author="IRIDIUM" w:date="2024-07-11T14:43:00Z">
                    <w:rPr>
                      <w:rFonts w:eastAsia="SimSun"/>
                      <w:sz w:val="16"/>
                      <w:vertAlign w:val="superscript"/>
                      <w:lang w:val="en-US"/>
                    </w:rPr>
                  </w:rPrChange>
                </w:rPr>
                <w:t>2</w:t>
              </w:r>
              <w:r w:rsidRPr="00BF72E5">
                <w:rPr>
                  <w:rFonts w:eastAsia="SimSun"/>
                  <w:sz w:val="16"/>
                  <w:highlight w:val="cyan"/>
                  <w:lang w:val="en-US"/>
                  <w:rPrChange w:id="285" w:author="IRIDIUM" w:date="2024-07-11T14:43:00Z">
                    <w:rPr>
                      <w:rFonts w:eastAsia="SimSun"/>
                      <w:sz w:val="16"/>
                      <w:lang w:val="en-US"/>
                    </w:rPr>
                  </w:rPrChange>
                </w:rPr>
                <w:t>)</w:t>
              </w:r>
            </w:ins>
          </w:p>
        </w:tc>
        <w:tc>
          <w:tcPr>
            <w:tcW w:w="1124" w:type="dxa"/>
            <w:tcBorders>
              <w:top w:val="single" w:sz="4" w:space="0" w:color="auto"/>
              <w:left w:val="single" w:sz="4" w:space="0" w:color="auto"/>
              <w:bottom w:val="single" w:sz="4" w:space="0" w:color="auto"/>
              <w:right w:val="single" w:sz="4" w:space="0" w:color="auto"/>
            </w:tcBorders>
          </w:tcPr>
          <w:p w14:paraId="2E88F2F6" w14:textId="77777777" w:rsidR="00355596" w:rsidRPr="00BF72E5" w:rsidRDefault="00355596" w:rsidP="00902944">
            <w:pPr>
              <w:pStyle w:val="Tabletext"/>
              <w:jc w:val="center"/>
              <w:rPr>
                <w:ins w:id="286" w:author="IRIDIUM" w:date="2024-07-11T14:30:00Z"/>
                <w:rFonts w:eastAsia="SimSun"/>
                <w:sz w:val="16"/>
                <w:szCs w:val="16"/>
                <w:highlight w:val="cyan"/>
                <w:lang w:val="en-US"/>
                <w:rPrChange w:id="287" w:author="IRIDIUM" w:date="2024-07-11T14:43:00Z">
                  <w:rPr>
                    <w:ins w:id="288" w:author="IRIDIUM" w:date="2024-07-11T14:30:00Z"/>
                    <w:rFonts w:eastAsia="SimSun"/>
                    <w:sz w:val="16"/>
                    <w:szCs w:val="16"/>
                    <w:lang w:val="en-US"/>
                  </w:rPr>
                </w:rPrChange>
              </w:rPr>
            </w:pPr>
            <w:ins w:id="289" w:author="IRIDIUM" w:date="2024-07-11T14:30:00Z">
              <w:r w:rsidRPr="00BF72E5">
                <w:rPr>
                  <w:rFonts w:eastAsia="SimSun"/>
                  <w:sz w:val="16"/>
                  <w:szCs w:val="16"/>
                  <w:highlight w:val="cyan"/>
                  <w:lang w:val="en-US"/>
                  <w:rPrChange w:id="290" w:author="IRIDIUM" w:date="2024-07-11T14:43:00Z">
                    <w:rPr>
                      <w:rFonts w:eastAsia="SimSun"/>
                      <w:sz w:val="16"/>
                      <w:szCs w:val="16"/>
                      <w:lang w:val="en-US"/>
                    </w:rPr>
                  </w:rPrChange>
                </w:rPr>
                <w:t xml:space="preserve">1.8 </w:t>
              </w:r>
              <w:r w:rsidRPr="00BF72E5">
                <w:rPr>
                  <w:rFonts w:ascii="Symbol" w:eastAsia="SimSun" w:hAnsi="Symbol"/>
                  <w:sz w:val="16"/>
                  <w:szCs w:val="16"/>
                  <w:highlight w:val="cyan"/>
                  <w:rPrChange w:id="291" w:author="IRIDIUM" w:date="2024-07-11T14:43:00Z">
                    <w:rPr>
                      <w:rFonts w:ascii="Symbol" w:eastAsia="SimSun" w:hAnsi="Symbol"/>
                      <w:sz w:val="16"/>
                      <w:szCs w:val="16"/>
                    </w:rPr>
                  </w:rPrChange>
                </w:rPr>
                <w:t></w:t>
              </w:r>
              <w:r w:rsidRPr="00BF72E5">
                <w:rPr>
                  <w:rFonts w:eastAsia="SimSun"/>
                  <w:sz w:val="16"/>
                  <w:szCs w:val="16"/>
                  <w:highlight w:val="cyan"/>
                  <w:lang w:val="en-US"/>
                  <w:rPrChange w:id="292" w:author="IRIDIUM" w:date="2024-07-11T14:43:00Z">
                    <w:rPr>
                      <w:rFonts w:eastAsia="SimSun"/>
                      <w:sz w:val="16"/>
                      <w:szCs w:val="16"/>
                      <w:lang w:val="en-US"/>
                    </w:rPr>
                  </w:rPrChange>
                </w:rPr>
                <w:t xml:space="preserve"> 10</w:t>
              </w:r>
              <w:r w:rsidRPr="00BF72E5">
                <w:rPr>
                  <w:rFonts w:eastAsia="SimSun"/>
                  <w:sz w:val="16"/>
                  <w:szCs w:val="16"/>
                  <w:highlight w:val="cyan"/>
                  <w:vertAlign w:val="superscript"/>
                  <w:lang w:val="en-US"/>
                  <w:rPrChange w:id="293" w:author="IRIDIUM" w:date="2024-07-11T14:43:00Z">
                    <w:rPr>
                      <w:rFonts w:eastAsia="SimSun"/>
                      <w:sz w:val="16"/>
                      <w:szCs w:val="16"/>
                      <w:vertAlign w:val="superscript"/>
                      <w:lang w:val="en-US"/>
                    </w:rPr>
                  </w:rPrChange>
                </w:rPr>
                <w:t>5</w:t>
              </w:r>
              <w:r w:rsidRPr="00BF72E5">
                <w:rPr>
                  <w:rFonts w:eastAsia="SimSun"/>
                  <w:position w:val="6"/>
                  <w:sz w:val="16"/>
                  <w:szCs w:val="16"/>
                  <w:highlight w:val="cyan"/>
                  <w:lang w:val="en-US"/>
                  <w:rPrChange w:id="294" w:author="IRIDIUM" w:date="2024-07-11T14:43:00Z">
                    <w:rPr>
                      <w:rFonts w:eastAsia="SimSun"/>
                      <w:position w:val="6"/>
                      <w:sz w:val="16"/>
                      <w:szCs w:val="16"/>
                      <w:lang w:val="en-US"/>
                    </w:rPr>
                  </w:rPrChange>
                </w:rPr>
                <w:br/>
              </w:r>
              <w:r w:rsidRPr="00BF72E5">
                <w:rPr>
                  <w:rFonts w:eastAsia="SimSun"/>
                  <w:sz w:val="16"/>
                  <w:szCs w:val="16"/>
                  <w:highlight w:val="cyan"/>
                  <w:lang w:val="en-US"/>
                  <w:rPrChange w:id="295" w:author="IRIDIUM" w:date="2024-07-11T14:43:00Z">
                    <w:rPr>
                      <w:rFonts w:eastAsia="SimSun"/>
                      <w:sz w:val="16"/>
                      <w:szCs w:val="16"/>
                      <w:lang w:val="en-US"/>
                    </w:rPr>
                  </w:rPrChange>
                </w:rPr>
                <w:t>to</w:t>
              </w:r>
              <w:r w:rsidRPr="00BF72E5">
                <w:rPr>
                  <w:rFonts w:eastAsia="SimSun"/>
                  <w:sz w:val="16"/>
                  <w:szCs w:val="16"/>
                  <w:highlight w:val="cyan"/>
                  <w:lang w:val="en-US"/>
                  <w:rPrChange w:id="296" w:author="IRIDIUM" w:date="2024-07-11T14:43:00Z">
                    <w:rPr>
                      <w:rFonts w:eastAsia="SimSun"/>
                      <w:sz w:val="16"/>
                      <w:szCs w:val="16"/>
                      <w:lang w:val="en-US"/>
                    </w:rPr>
                  </w:rPrChange>
                </w:rPr>
                <w:br/>
                <w:t xml:space="preserve">7 </w:t>
              </w:r>
              <w:r w:rsidRPr="00BF72E5">
                <w:rPr>
                  <w:rFonts w:ascii="Symbol" w:eastAsia="SimSun" w:hAnsi="Symbol"/>
                  <w:sz w:val="16"/>
                  <w:szCs w:val="16"/>
                  <w:highlight w:val="cyan"/>
                  <w:rPrChange w:id="297" w:author="IRIDIUM" w:date="2024-07-11T14:43:00Z">
                    <w:rPr>
                      <w:rFonts w:ascii="Symbol" w:eastAsia="SimSun" w:hAnsi="Symbol"/>
                      <w:sz w:val="16"/>
                      <w:szCs w:val="16"/>
                    </w:rPr>
                  </w:rPrChange>
                </w:rPr>
                <w:t></w:t>
              </w:r>
              <w:r w:rsidRPr="00BF72E5">
                <w:rPr>
                  <w:rFonts w:eastAsia="SimSun"/>
                  <w:sz w:val="16"/>
                  <w:szCs w:val="16"/>
                  <w:highlight w:val="cyan"/>
                  <w:lang w:val="en-US"/>
                  <w:rPrChange w:id="298" w:author="IRIDIUM" w:date="2024-07-11T14:43:00Z">
                    <w:rPr>
                      <w:rFonts w:eastAsia="SimSun"/>
                      <w:sz w:val="16"/>
                      <w:szCs w:val="16"/>
                      <w:lang w:val="en-US"/>
                    </w:rPr>
                  </w:rPrChange>
                </w:rPr>
                <w:t xml:space="preserve"> 10</w:t>
              </w:r>
              <w:r w:rsidRPr="00BF72E5">
                <w:rPr>
                  <w:rFonts w:eastAsia="SimSun"/>
                  <w:sz w:val="16"/>
                  <w:szCs w:val="16"/>
                  <w:highlight w:val="cyan"/>
                  <w:vertAlign w:val="superscript"/>
                  <w:lang w:val="en-US"/>
                  <w:rPrChange w:id="299" w:author="IRIDIUM" w:date="2024-07-11T14:43:00Z">
                    <w:rPr>
                      <w:rFonts w:eastAsia="SimSun"/>
                      <w:sz w:val="16"/>
                      <w:szCs w:val="16"/>
                      <w:vertAlign w:val="superscript"/>
                      <w:lang w:val="en-US"/>
                    </w:rPr>
                  </w:rPrChange>
                </w:rPr>
                <w:t>5</w:t>
              </w:r>
            </w:ins>
          </w:p>
        </w:tc>
      </w:tr>
      <w:tr w:rsidR="00355596" w:rsidRPr="00BE2B58" w14:paraId="2CC903F6" w14:textId="77777777" w:rsidTr="00902944">
        <w:tblPrEx>
          <w:tblBorders>
            <w:top w:val="single" w:sz="6" w:space="0" w:color="auto"/>
            <w:left w:val="single" w:sz="6" w:space="0" w:color="auto"/>
            <w:bottom w:val="single" w:sz="6" w:space="0" w:color="auto"/>
            <w:right w:val="single" w:sz="6" w:space="0" w:color="auto"/>
            <w:insideH w:val="single" w:sz="2" w:space="0" w:color="auto"/>
            <w:insideV w:val="single" w:sz="6" w:space="0" w:color="auto"/>
          </w:tblBorders>
        </w:tblPrEx>
        <w:trPr>
          <w:cantSplit/>
          <w:trHeight w:val="393"/>
          <w:jc w:val="center"/>
          <w:ins w:id="300" w:author="IRIDIUM" w:date="2024-07-11T14:30:00Z"/>
        </w:trPr>
        <w:tc>
          <w:tcPr>
            <w:tcW w:w="2404" w:type="dxa"/>
            <w:tcBorders>
              <w:top w:val="single" w:sz="4" w:space="0" w:color="auto"/>
              <w:left w:val="single" w:sz="4" w:space="0" w:color="auto"/>
              <w:bottom w:val="single" w:sz="4" w:space="0" w:color="auto"/>
              <w:right w:val="single" w:sz="4" w:space="0" w:color="auto"/>
            </w:tcBorders>
          </w:tcPr>
          <w:p w14:paraId="0F2DC38D"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301" w:author="IRIDIUM" w:date="2024-07-11T14:30:00Z"/>
                <w:rFonts w:eastAsia="SimSun"/>
                <w:sz w:val="16"/>
                <w:highlight w:val="cyan"/>
                <w:lang w:val="en-US"/>
                <w:rPrChange w:id="302" w:author="IRIDIUM" w:date="2024-07-11T14:43:00Z">
                  <w:rPr>
                    <w:ins w:id="303" w:author="IRIDIUM" w:date="2024-07-11T14:30:00Z"/>
                    <w:rFonts w:eastAsia="SimSun"/>
                    <w:sz w:val="16"/>
                    <w:lang w:val="en-US"/>
                  </w:rPr>
                </w:rPrChange>
              </w:rPr>
            </w:pPr>
            <w:ins w:id="304" w:author="IRIDIUM" w:date="2024-07-11T14:30:00Z">
              <w:r w:rsidRPr="00BF72E5">
                <w:rPr>
                  <w:rFonts w:eastAsia="SimSun"/>
                  <w:sz w:val="16"/>
                  <w:highlight w:val="cyan"/>
                  <w:lang w:val="en-US"/>
                  <w:rPrChange w:id="305" w:author="IRIDIUM" w:date="2024-07-11T14:43:00Z">
                    <w:rPr>
                      <w:rFonts w:eastAsia="SimSun"/>
                      <w:sz w:val="16"/>
                      <w:lang w:val="en-US"/>
                    </w:rPr>
                  </w:rPrChange>
                </w:rPr>
                <w:t>Average beam side lobes (dB)</w:t>
              </w:r>
            </w:ins>
          </w:p>
        </w:tc>
        <w:tc>
          <w:tcPr>
            <w:tcW w:w="1124" w:type="dxa"/>
            <w:tcBorders>
              <w:top w:val="single" w:sz="4" w:space="0" w:color="auto"/>
              <w:left w:val="single" w:sz="4" w:space="0" w:color="auto"/>
              <w:bottom w:val="single" w:sz="4" w:space="0" w:color="auto"/>
              <w:right w:val="single" w:sz="4" w:space="0" w:color="auto"/>
            </w:tcBorders>
          </w:tcPr>
          <w:p w14:paraId="69B3AB8C"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jc w:val="center"/>
              <w:rPr>
                <w:ins w:id="306" w:author="IRIDIUM" w:date="2024-07-11T14:30:00Z"/>
                <w:rFonts w:eastAsia="SimSun"/>
                <w:sz w:val="16"/>
                <w:highlight w:val="cyan"/>
                <w:lang w:val="en-US"/>
                <w:rPrChange w:id="307" w:author="IRIDIUM" w:date="2024-07-11T14:43:00Z">
                  <w:rPr>
                    <w:ins w:id="308" w:author="IRIDIUM" w:date="2024-07-11T14:30:00Z"/>
                    <w:rFonts w:eastAsia="SimSun"/>
                    <w:sz w:val="16"/>
                    <w:lang w:val="en-US"/>
                  </w:rPr>
                </w:rPrChange>
              </w:rPr>
            </w:pPr>
            <w:ins w:id="309" w:author="IRIDIUM" w:date="2024-07-11T14:30:00Z">
              <w:r w:rsidRPr="00BF72E5">
                <w:rPr>
                  <w:rFonts w:eastAsia="SimSun"/>
                  <w:sz w:val="16"/>
                  <w:highlight w:val="cyan"/>
                  <w:lang w:val="en-US"/>
                  <w:rPrChange w:id="310" w:author="IRIDIUM" w:date="2024-07-11T14:43:00Z">
                    <w:rPr>
                      <w:rFonts w:eastAsia="SimSun"/>
                      <w:sz w:val="16"/>
                      <w:lang w:val="en-US"/>
                    </w:rPr>
                  </w:rPrChange>
                </w:rPr>
                <w:t>–20</w:t>
              </w:r>
            </w:ins>
          </w:p>
        </w:tc>
      </w:tr>
      <w:tr w:rsidR="00355596" w:rsidRPr="00BE2B58" w14:paraId="40B6D219" w14:textId="77777777" w:rsidTr="00902944">
        <w:tblPrEx>
          <w:tblBorders>
            <w:top w:val="single" w:sz="6" w:space="0" w:color="auto"/>
            <w:left w:val="single" w:sz="6" w:space="0" w:color="auto"/>
            <w:bottom w:val="single" w:sz="6" w:space="0" w:color="auto"/>
            <w:right w:val="single" w:sz="6" w:space="0" w:color="auto"/>
            <w:insideH w:val="single" w:sz="2" w:space="0" w:color="auto"/>
            <w:insideV w:val="single" w:sz="6" w:space="0" w:color="auto"/>
          </w:tblBorders>
        </w:tblPrEx>
        <w:trPr>
          <w:cantSplit/>
          <w:trHeight w:val="218"/>
          <w:jc w:val="center"/>
          <w:ins w:id="311" w:author="IRIDIUM" w:date="2024-07-11T14:30:00Z"/>
        </w:trPr>
        <w:tc>
          <w:tcPr>
            <w:tcW w:w="2404" w:type="dxa"/>
            <w:tcBorders>
              <w:top w:val="single" w:sz="4" w:space="0" w:color="auto"/>
              <w:left w:val="single" w:sz="4" w:space="0" w:color="auto"/>
              <w:bottom w:val="single" w:sz="4" w:space="0" w:color="auto"/>
              <w:right w:val="single" w:sz="4" w:space="0" w:color="auto"/>
            </w:tcBorders>
          </w:tcPr>
          <w:p w14:paraId="36A9AFA3"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312" w:author="IRIDIUM" w:date="2024-07-11T14:30:00Z"/>
                <w:rFonts w:eastAsia="SimSun"/>
                <w:sz w:val="16"/>
                <w:highlight w:val="cyan"/>
                <w:lang w:val="en-US"/>
                <w:rPrChange w:id="313" w:author="IRIDIUM" w:date="2024-07-11T14:43:00Z">
                  <w:rPr>
                    <w:ins w:id="314" w:author="IRIDIUM" w:date="2024-07-11T14:30:00Z"/>
                    <w:rFonts w:eastAsia="SimSun"/>
                    <w:sz w:val="16"/>
                    <w:lang w:val="en-US"/>
                  </w:rPr>
                </w:rPrChange>
              </w:rPr>
            </w:pPr>
            <w:ins w:id="315" w:author="IRIDIUM" w:date="2024-07-11T14:30:00Z">
              <w:r w:rsidRPr="00BF72E5">
                <w:rPr>
                  <w:rFonts w:eastAsia="SimSun"/>
                  <w:sz w:val="16"/>
                  <w:highlight w:val="cyan"/>
                  <w:lang w:val="en-US"/>
                  <w:rPrChange w:id="316" w:author="IRIDIUM" w:date="2024-07-11T14:43:00Z">
                    <w:rPr>
                      <w:rFonts w:eastAsia="SimSun"/>
                      <w:sz w:val="16"/>
                      <w:lang w:val="en-US"/>
                    </w:rPr>
                  </w:rPrChange>
                </w:rPr>
                <w:t>Beam frequency reuse</w:t>
              </w:r>
            </w:ins>
          </w:p>
        </w:tc>
        <w:tc>
          <w:tcPr>
            <w:tcW w:w="1124" w:type="dxa"/>
            <w:tcBorders>
              <w:top w:val="single" w:sz="4" w:space="0" w:color="auto"/>
              <w:left w:val="single" w:sz="4" w:space="0" w:color="auto"/>
              <w:bottom w:val="single" w:sz="4" w:space="0" w:color="auto"/>
              <w:right w:val="single" w:sz="4" w:space="0" w:color="auto"/>
            </w:tcBorders>
          </w:tcPr>
          <w:p w14:paraId="26C3CDB1"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jc w:val="center"/>
              <w:rPr>
                <w:ins w:id="317" w:author="IRIDIUM" w:date="2024-07-11T14:30:00Z"/>
                <w:rFonts w:eastAsia="SimSun"/>
                <w:sz w:val="16"/>
                <w:highlight w:val="cyan"/>
                <w:rPrChange w:id="318" w:author="IRIDIUM" w:date="2024-07-11T14:43:00Z">
                  <w:rPr>
                    <w:ins w:id="319" w:author="IRIDIUM" w:date="2024-07-11T14:30:00Z"/>
                    <w:rFonts w:eastAsia="SimSun"/>
                    <w:sz w:val="16"/>
                  </w:rPr>
                </w:rPrChange>
              </w:rPr>
            </w:pPr>
            <w:ins w:id="320" w:author="IRIDIUM" w:date="2024-07-11T14:30:00Z">
              <w:r w:rsidRPr="00BF72E5">
                <w:rPr>
                  <w:rFonts w:eastAsia="SimSun"/>
                  <w:sz w:val="16"/>
                  <w:highlight w:val="cyan"/>
                  <w:rPrChange w:id="321" w:author="IRIDIUM" w:date="2024-07-11T14:43:00Z">
                    <w:rPr>
                      <w:rFonts w:eastAsia="SimSun"/>
                      <w:sz w:val="16"/>
                    </w:rPr>
                  </w:rPrChange>
                </w:rPr>
                <w:t>0.167</w:t>
              </w:r>
            </w:ins>
          </w:p>
        </w:tc>
      </w:tr>
      <w:tr w:rsidR="00355596" w:rsidRPr="00BE2B58" w14:paraId="5BB5BC6A" w14:textId="77777777" w:rsidTr="00902944">
        <w:tblPrEx>
          <w:tblBorders>
            <w:top w:val="single" w:sz="6" w:space="0" w:color="auto"/>
            <w:left w:val="single" w:sz="6" w:space="0" w:color="auto"/>
            <w:bottom w:val="single" w:sz="6" w:space="0" w:color="auto"/>
            <w:right w:val="single" w:sz="6" w:space="0" w:color="auto"/>
            <w:insideH w:val="single" w:sz="2" w:space="0" w:color="auto"/>
            <w:insideV w:val="single" w:sz="6" w:space="0" w:color="auto"/>
          </w:tblBorders>
        </w:tblPrEx>
        <w:trPr>
          <w:cantSplit/>
          <w:trHeight w:val="218"/>
          <w:jc w:val="center"/>
          <w:ins w:id="322" w:author="IRIDIUM" w:date="2024-07-11T14:30:00Z"/>
        </w:trPr>
        <w:tc>
          <w:tcPr>
            <w:tcW w:w="3528" w:type="dxa"/>
            <w:gridSpan w:val="2"/>
            <w:tcBorders>
              <w:top w:val="single" w:sz="4" w:space="0" w:color="auto"/>
              <w:left w:val="single" w:sz="4" w:space="0" w:color="auto"/>
              <w:bottom w:val="single" w:sz="4" w:space="0" w:color="auto"/>
              <w:right w:val="nil"/>
            </w:tcBorders>
          </w:tcPr>
          <w:p w14:paraId="40A6D7E8"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323" w:author="IRIDIUM" w:date="2024-07-11T14:30:00Z"/>
                <w:rFonts w:eastAsia="SimSun"/>
                <w:sz w:val="16"/>
                <w:highlight w:val="cyan"/>
                <w:lang w:val="en-US"/>
                <w:rPrChange w:id="324" w:author="IRIDIUM" w:date="2024-07-11T14:43:00Z">
                  <w:rPr>
                    <w:ins w:id="325" w:author="IRIDIUM" w:date="2024-07-11T14:30:00Z"/>
                    <w:rFonts w:eastAsia="SimSun"/>
                    <w:sz w:val="16"/>
                    <w:lang w:val="en-US"/>
                  </w:rPr>
                </w:rPrChange>
              </w:rPr>
            </w:pPr>
            <w:ins w:id="326" w:author="IRIDIUM" w:date="2024-07-11T14:30:00Z">
              <w:r w:rsidRPr="00BF72E5">
                <w:rPr>
                  <w:rFonts w:eastAsia="SimSun"/>
                  <w:i/>
                  <w:sz w:val="16"/>
                  <w:highlight w:val="cyan"/>
                  <w:lang w:val="en-US"/>
                  <w:rPrChange w:id="327" w:author="IRIDIUM" w:date="2024-07-11T14:43:00Z">
                    <w:rPr>
                      <w:rFonts w:eastAsia="SimSun"/>
                      <w:i/>
                      <w:sz w:val="16"/>
                      <w:lang w:val="en-US"/>
                    </w:rPr>
                  </w:rPrChange>
                </w:rPr>
                <w:t>Link characteristics</w:t>
              </w:r>
            </w:ins>
          </w:p>
        </w:tc>
      </w:tr>
      <w:tr w:rsidR="00355596" w:rsidRPr="00BE2B58" w14:paraId="3304DA21" w14:textId="77777777" w:rsidTr="00902944">
        <w:tblPrEx>
          <w:tblBorders>
            <w:top w:val="single" w:sz="6" w:space="0" w:color="auto"/>
            <w:left w:val="single" w:sz="6" w:space="0" w:color="auto"/>
            <w:bottom w:val="single" w:sz="6" w:space="0" w:color="auto"/>
            <w:right w:val="single" w:sz="6" w:space="0" w:color="auto"/>
            <w:insideH w:val="single" w:sz="2" w:space="0" w:color="auto"/>
            <w:insideV w:val="single" w:sz="6" w:space="0" w:color="auto"/>
          </w:tblBorders>
        </w:tblPrEx>
        <w:trPr>
          <w:cantSplit/>
          <w:trHeight w:val="935"/>
          <w:jc w:val="center"/>
          <w:ins w:id="328" w:author="IRIDIUM" w:date="2024-07-11T14:30:00Z"/>
        </w:trPr>
        <w:tc>
          <w:tcPr>
            <w:tcW w:w="2404" w:type="dxa"/>
            <w:tcBorders>
              <w:top w:val="single" w:sz="4" w:space="0" w:color="auto"/>
              <w:left w:val="single" w:sz="4" w:space="0" w:color="auto"/>
              <w:bottom w:val="single" w:sz="4" w:space="0" w:color="auto"/>
              <w:right w:val="single" w:sz="4" w:space="0" w:color="auto"/>
            </w:tcBorders>
          </w:tcPr>
          <w:p w14:paraId="660A263E"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329" w:author="IRIDIUM" w:date="2024-07-11T14:30:00Z"/>
                <w:rFonts w:eastAsia="SimSun"/>
                <w:sz w:val="16"/>
                <w:highlight w:val="cyan"/>
                <w:lang w:val="en-US"/>
                <w:rPrChange w:id="330" w:author="IRIDIUM" w:date="2024-07-11T14:43:00Z">
                  <w:rPr>
                    <w:ins w:id="331" w:author="IRIDIUM" w:date="2024-07-11T14:30:00Z"/>
                    <w:rFonts w:eastAsia="SimSun"/>
                    <w:sz w:val="16"/>
                    <w:lang w:val="en-US"/>
                  </w:rPr>
                </w:rPrChange>
              </w:rPr>
            </w:pPr>
            <w:ins w:id="332" w:author="IRIDIUM" w:date="2024-07-11T14:30:00Z">
              <w:r w:rsidRPr="00BF72E5">
                <w:rPr>
                  <w:rFonts w:eastAsia="SimSun"/>
                  <w:sz w:val="16"/>
                  <w:highlight w:val="cyan"/>
                  <w:lang w:val="en-US"/>
                  <w:rPrChange w:id="333" w:author="IRIDIUM" w:date="2024-07-11T14:43:00Z">
                    <w:rPr>
                      <w:rFonts w:eastAsia="SimSun"/>
                      <w:sz w:val="16"/>
                      <w:lang w:val="en-US"/>
                    </w:rPr>
                  </w:rPrChange>
                </w:rPr>
                <w:t xml:space="preserve">Nominal user </w:t>
              </w:r>
              <w:proofErr w:type="spellStart"/>
              <w:r w:rsidRPr="00BF72E5">
                <w:rPr>
                  <w:rFonts w:eastAsia="SimSun"/>
                  <w:sz w:val="16"/>
                  <w:highlight w:val="cyan"/>
                  <w:lang w:val="en-US"/>
                  <w:rPrChange w:id="334" w:author="IRIDIUM" w:date="2024-07-11T14:43:00Z">
                    <w:rPr>
                      <w:rFonts w:eastAsia="SimSun"/>
                      <w:sz w:val="16"/>
                      <w:lang w:val="en-US"/>
                    </w:rPr>
                  </w:rPrChange>
                </w:rPr>
                <w:t>e.i.r.p</w:t>
              </w:r>
              <w:proofErr w:type="spellEnd"/>
              <w:r w:rsidRPr="00BF72E5">
                <w:rPr>
                  <w:rFonts w:eastAsia="SimSun"/>
                  <w:sz w:val="16"/>
                  <w:highlight w:val="cyan"/>
                  <w:lang w:val="en-US"/>
                  <w:rPrChange w:id="335" w:author="IRIDIUM" w:date="2024-07-11T14:43:00Z">
                    <w:rPr>
                      <w:rFonts w:eastAsia="SimSun"/>
                      <w:sz w:val="16"/>
                      <w:lang w:val="en-US"/>
                    </w:rPr>
                  </w:rPrChange>
                </w:rPr>
                <w:t>. (</w:t>
              </w:r>
              <w:proofErr w:type="spellStart"/>
              <w:r w:rsidRPr="00BF72E5">
                <w:rPr>
                  <w:rFonts w:eastAsia="SimSun"/>
                  <w:sz w:val="16"/>
                  <w:highlight w:val="cyan"/>
                  <w:lang w:val="en-US"/>
                  <w:rPrChange w:id="336" w:author="IRIDIUM" w:date="2024-07-11T14:43:00Z">
                    <w:rPr>
                      <w:rFonts w:eastAsia="SimSun"/>
                      <w:sz w:val="16"/>
                      <w:lang w:val="en-US"/>
                    </w:rPr>
                  </w:rPrChange>
                </w:rPr>
                <w:t>dBW</w:t>
              </w:r>
              <w:proofErr w:type="spellEnd"/>
              <w:r w:rsidRPr="00BF72E5">
                <w:rPr>
                  <w:rFonts w:eastAsia="SimSun"/>
                  <w:sz w:val="16"/>
                  <w:highlight w:val="cyan"/>
                  <w:lang w:val="en-US"/>
                  <w:rPrChange w:id="337" w:author="IRIDIUM" w:date="2024-07-11T14:43:00Z">
                    <w:rPr>
                      <w:rFonts w:eastAsia="SimSun"/>
                      <w:sz w:val="16"/>
                      <w:lang w:val="en-US"/>
                    </w:rPr>
                  </w:rPrChange>
                </w:rPr>
                <w:t>)</w:t>
              </w:r>
            </w:ins>
          </w:p>
        </w:tc>
        <w:tc>
          <w:tcPr>
            <w:tcW w:w="1124" w:type="dxa"/>
            <w:tcBorders>
              <w:top w:val="single" w:sz="4" w:space="0" w:color="auto"/>
              <w:left w:val="single" w:sz="4" w:space="0" w:color="auto"/>
              <w:bottom w:val="single" w:sz="4" w:space="0" w:color="auto"/>
              <w:right w:val="single" w:sz="4" w:space="0" w:color="auto"/>
            </w:tcBorders>
          </w:tcPr>
          <w:p w14:paraId="2E69FC67" w14:textId="77777777" w:rsidR="00355596" w:rsidRPr="00BE2B58"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jc w:val="center"/>
              <w:rPr>
                <w:ins w:id="338" w:author="IRIDIUM" w:date="2024-07-11T14:30:00Z"/>
                <w:rFonts w:eastAsia="SimSun"/>
                <w:sz w:val="16"/>
                <w:lang w:val="en-US"/>
              </w:rPr>
            </w:pPr>
            <w:ins w:id="339" w:author="IRIDIUM" w:date="2024-07-11T14:30:00Z">
              <w:r w:rsidRPr="00BE2B58">
                <w:rPr>
                  <w:rFonts w:eastAsia="SimSun"/>
                  <w:sz w:val="16"/>
                  <w:lang w:val="en-US"/>
                </w:rPr>
                <w:t xml:space="preserve">–4 to </w:t>
              </w:r>
              <w:r w:rsidRPr="00BE2B58">
                <w:rPr>
                  <w:rFonts w:ascii="Symbol" w:eastAsia="SimSun" w:hAnsi="Symbol"/>
                  <w:sz w:val="16"/>
                </w:rPr>
                <w:t></w:t>
              </w:r>
              <w:r w:rsidRPr="00BE2B58">
                <w:rPr>
                  <w:rFonts w:eastAsia="SimSun"/>
                  <w:sz w:val="16"/>
                  <w:lang w:val="en-US"/>
                </w:rPr>
                <w:t>6</w:t>
              </w:r>
              <w:r w:rsidRPr="00BE2B58">
                <w:rPr>
                  <w:rFonts w:eastAsia="SimSun"/>
                  <w:sz w:val="16"/>
                  <w:lang w:val="en-US"/>
                </w:rPr>
                <w:br/>
                <w:t>(peak)</w:t>
              </w:r>
            </w:ins>
          </w:p>
        </w:tc>
      </w:tr>
      <w:tr w:rsidR="00355596" w:rsidRPr="00BE2B58" w14:paraId="4FA75312" w14:textId="77777777" w:rsidTr="00902944">
        <w:tblPrEx>
          <w:tblBorders>
            <w:top w:val="single" w:sz="6" w:space="0" w:color="auto"/>
            <w:left w:val="single" w:sz="6" w:space="0" w:color="auto"/>
            <w:bottom w:val="single" w:sz="6" w:space="0" w:color="auto"/>
            <w:right w:val="single" w:sz="6" w:space="0" w:color="auto"/>
            <w:insideH w:val="single" w:sz="2" w:space="0" w:color="auto"/>
            <w:insideV w:val="single" w:sz="6" w:space="0" w:color="auto"/>
          </w:tblBorders>
        </w:tblPrEx>
        <w:trPr>
          <w:cantSplit/>
          <w:trHeight w:val="410"/>
          <w:jc w:val="center"/>
          <w:ins w:id="340" w:author="IRIDIUM" w:date="2024-07-11T14:30:00Z"/>
        </w:trPr>
        <w:tc>
          <w:tcPr>
            <w:tcW w:w="2404" w:type="dxa"/>
            <w:tcBorders>
              <w:top w:val="single" w:sz="4" w:space="0" w:color="auto"/>
              <w:left w:val="single" w:sz="4" w:space="0" w:color="auto"/>
              <w:bottom w:val="single" w:sz="4" w:space="0" w:color="auto"/>
              <w:right w:val="single" w:sz="4" w:space="0" w:color="auto"/>
            </w:tcBorders>
          </w:tcPr>
          <w:p w14:paraId="5C30EE3E"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rPr>
                <w:ins w:id="341" w:author="IRIDIUM" w:date="2024-07-11T14:30:00Z"/>
                <w:rFonts w:eastAsia="SimSun"/>
                <w:sz w:val="16"/>
                <w:highlight w:val="cyan"/>
                <w:lang w:val="fr-CH"/>
                <w:rPrChange w:id="342" w:author="IRIDIUM" w:date="2024-07-11T14:43:00Z">
                  <w:rPr>
                    <w:ins w:id="343" w:author="IRIDIUM" w:date="2024-07-11T14:30:00Z"/>
                    <w:rFonts w:eastAsia="SimSun"/>
                    <w:sz w:val="16"/>
                    <w:lang w:val="fr-CH"/>
                  </w:rPr>
                </w:rPrChange>
              </w:rPr>
            </w:pPr>
            <w:ins w:id="344" w:author="IRIDIUM" w:date="2024-07-11T14:30:00Z">
              <w:r w:rsidRPr="00BF72E5">
                <w:rPr>
                  <w:rFonts w:eastAsia="SimSun"/>
                  <w:sz w:val="16"/>
                  <w:highlight w:val="cyan"/>
                  <w:lang w:val="fr-CH"/>
                  <w:rPrChange w:id="345" w:author="IRIDIUM" w:date="2024-07-11T14:43:00Z">
                    <w:rPr>
                      <w:rFonts w:eastAsia="SimSun"/>
                      <w:sz w:val="16"/>
                      <w:lang w:val="fr-CH"/>
                    </w:rPr>
                  </w:rPrChange>
                </w:rPr>
                <w:t xml:space="preserve">EOC satellite </w:t>
              </w:r>
              <w:r w:rsidRPr="00BF72E5">
                <w:rPr>
                  <w:rFonts w:eastAsia="SimSun"/>
                  <w:i/>
                  <w:sz w:val="16"/>
                  <w:highlight w:val="cyan"/>
                  <w:lang w:val="fr-CH"/>
                  <w:rPrChange w:id="346" w:author="IRIDIUM" w:date="2024-07-11T14:43:00Z">
                    <w:rPr>
                      <w:rFonts w:eastAsia="SimSun"/>
                      <w:i/>
                      <w:sz w:val="16"/>
                      <w:lang w:val="fr-CH"/>
                    </w:rPr>
                  </w:rPrChange>
                </w:rPr>
                <w:t>G</w:t>
              </w:r>
              <w:r w:rsidRPr="00BF72E5">
                <w:rPr>
                  <w:rFonts w:eastAsia="SimSun"/>
                  <w:sz w:val="16"/>
                  <w:highlight w:val="cyan"/>
                  <w:lang w:val="fr-CH"/>
                  <w:rPrChange w:id="347" w:author="IRIDIUM" w:date="2024-07-11T14:43:00Z">
                    <w:rPr>
                      <w:rFonts w:eastAsia="SimSun"/>
                      <w:sz w:val="16"/>
                      <w:lang w:val="fr-CH"/>
                    </w:rPr>
                  </w:rPrChange>
                </w:rPr>
                <w:t>/</w:t>
              </w:r>
              <w:r w:rsidRPr="00BF72E5">
                <w:rPr>
                  <w:rFonts w:eastAsia="SimSun"/>
                  <w:i/>
                  <w:sz w:val="16"/>
                  <w:highlight w:val="cyan"/>
                  <w:lang w:val="fr-CH"/>
                  <w:rPrChange w:id="348" w:author="IRIDIUM" w:date="2024-07-11T14:43:00Z">
                    <w:rPr>
                      <w:rFonts w:eastAsia="SimSun"/>
                      <w:i/>
                      <w:sz w:val="16"/>
                      <w:lang w:val="fr-CH"/>
                    </w:rPr>
                  </w:rPrChange>
                </w:rPr>
                <w:t>T</w:t>
              </w:r>
              <w:r w:rsidRPr="00BF72E5">
                <w:rPr>
                  <w:rFonts w:eastAsia="SimSun"/>
                  <w:sz w:val="16"/>
                  <w:highlight w:val="cyan"/>
                  <w:lang w:val="fr-CH"/>
                  <w:rPrChange w:id="349" w:author="IRIDIUM" w:date="2024-07-11T14:43:00Z">
                    <w:rPr>
                      <w:rFonts w:eastAsia="SimSun"/>
                      <w:sz w:val="16"/>
                      <w:lang w:val="fr-CH"/>
                    </w:rPr>
                  </w:rPrChange>
                </w:rPr>
                <w:t xml:space="preserve"> (dB(K</w:t>
              </w:r>
              <w:r w:rsidRPr="00BF72E5">
                <w:rPr>
                  <w:rFonts w:eastAsia="SimSun"/>
                  <w:sz w:val="16"/>
                  <w:highlight w:val="cyan"/>
                  <w:vertAlign w:val="superscript"/>
                  <w:lang w:val="fr-CH"/>
                  <w:rPrChange w:id="350" w:author="IRIDIUM" w:date="2024-07-11T14:43:00Z">
                    <w:rPr>
                      <w:rFonts w:eastAsia="SimSun"/>
                      <w:sz w:val="16"/>
                      <w:vertAlign w:val="superscript"/>
                      <w:lang w:val="fr-CH"/>
                    </w:rPr>
                  </w:rPrChange>
                </w:rPr>
                <w:t>–1</w:t>
              </w:r>
              <w:r w:rsidRPr="00BF72E5">
                <w:rPr>
                  <w:rFonts w:eastAsia="SimSun"/>
                  <w:sz w:val="16"/>
                  <w:highlight w:val="cyan"/>
                  <w:lang w:val="fr-CH"/>
                  <w:rPrChange w:id="351" w:author="IRIDIUM" w:date="2024-07-11T14:43:00Z">
                    <w:rPr>
                      <w:rFonts w:eastAsia="SimSun"/>
                      <w:sz w:val="16"/>
                      <w:lang w:val="fr-CH"/>
                    </w:rPr>
                  </w:rPrChange>
                </w:rPr>
                <w:t>))</w:t>
              </w:r>
            </w:ins>
          </w:p>
        </w:tc>
        <w:tc>
          <w:tcPr>
            <w:tcW w:w="1124" w:type="dxa"/>
            <w:tcBorders>
              <w:top w:val="single" w:sz="4" w:space="0" w:color="auto"/>
              <w:left w:val="single" w:sz="4" w:space="0" w:color="auto"/>
              <w:bottom w:val="single" w:sz="4" w:space="0" w:color="auto"/>
              <w:right w:val="single" w:sz="4" w:space="0" w:color="auto"/>
            </w:tcBorders>
          </w:tcPr>
          <w:p w14:paraId="5C309A96" w14:textId="77777777" w:rsidR="00355596" w:rsidRPr="00BE2B58"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5" w:after="25"/>
              <w:jc w:val="center"/>
              <w:rPr>
                <w:ins w:id="352" w:author="IRIDIUM" w:date="2024-07-11T14:30:00Z"/>
                <w:rFonts w:eastAsia="SimSun"/>
                <w:sz w:val="16"/>
              </w:rPr>
            </w:pPr>
            <w:ins w:id="353" w:author="IRIDIUM" w:date="2024-07-11T14:30:00Z">
              <w:r w:rsidRPr="00BE2B58">
                <w:rPr>
                  <w:rFonts w:eastAsia="SimSun"/>
                  <w:sz w:val="16"/>
                </w:rPr>
                <w:t xml:space="preserve">–3 to </w:t>
              </w:r>
              <w:r w:rsidRPr="00BE2B58">
                <w:rPr>
                  <w:rFonts w:ascii="Symbol" w:eastAsia="SimSun" w:hAnsi="Symbol"/>
                  <w:sz w:val="16"/>
                </w:rPr>
                <w:t></w:t>
              </w:r>
              <w:r w:rsidRPr="00BE2B58">
                <w:rPr>
                  <w:rFonts w:eastAsia="SimSun"/>
                  <w:sz w:val="16"/>
                </w:rPr>
                <w:t>10</w:t>
              </w:r>
            </w:ins>
          </w:p>
        </w:tc>
      </w:tr>
    </w:tbl>
    <w:p w14:paraId="172F46DE" w14:textId="58D77B29" w:rsidR="00AB62A9" w:rsidRPr="00355596" w:rsidRDefault="00AB62A9" w:rsidP="00AB62A9">
      <w:pPr>
        <w:rPr>
          <w:ins w:id="354" w:author="IRIDIUM" w:date="2024-07-10T14:35:00Z"/>
          <w:bCs/>
          <w:rPrChange w:id="355" w:author="IRIDIUM" w:date="2024-07-11T14:30:00Z">
            <w:rPr>
              <w:ins w:id="356" w:author="IRIDIUM" w:date="2024-07-10T14:35:00Z"/>
              <w:bCs/>
              <w:i/>
              <w:iCs/>
            </w:rPr>
          </w:rPrChange>
        </w:rPr>
      </w:pPr>
    </w:p>
    <w:p w14:paraId="250CDC3F" w14:textId="056B455F" w:rsidR="00640046" w:rsidRPr="00A07B30" w:rsidRDefault="00640046" w:rsidP="00640046">
      <w:pPr>
        <w:pStyle w:val="Headingb"/>
        <w:rPr>
          <w:ins w:id="357" w:author="IRIDIUM" w:date="2024-07-10T14:35:00Z"/>
        </w:rPr>
      </w:pPr>
      <w:ins w:id="358" w:author="IRIDIUM" w:date="2024-07-10T14:35:00Z">
        <w:r w:rsidRPr="00640046">
          <w:rPr>
            <w:highlight w:val="cyan"/>
            <w:rPrChange w:id="359" w:author="IRIDIUM" w:date="2024-07-10T14:35:00Z">
              <w:rPr/>
            </w:rPrChange>
          </w:rPr>
          <w:t>3.2.1.2</w:t>
        </w:r>
        <w:r w:rsidRPr="00640046">
          <w:rPr>
            <w:highlight w:val="cyan"/>
            <w:rPrChange w:id="360" w:author="IRIDIUM" w:date="2024-07-10T14:35:00Z">
              <w:rPr/>
            </w:rPrChange>
          </w:rPr>
          <w:tab/>
          <w:t>[MSS Characteristics in the frequency bands 1 610-1 626.5 MHz and 2 483.5-2 500 MHz]</w:t>
        </w:r>
      </w:ins>
    </w:p>
    <w:p w14:paraId="4DB2F8B0" w14:textId="2B8103BC" w:rsidR="00640046" w:rsidRPr="00640046" w:rsidRDefault="00AF6A26" w:rsidP="00AB62A9">
      <w:pPr>
        <w:rPr>
          <w:bCs/>
          <w:rPrChange w:id="361" w:author="IRIDIUM" w:date="2024-07-10T14:35:00Z">
            <w:rPr>
              <w:bCs/>
              <w:i/>
              <w:iCs/>
            </w:rPr>
          </w:rPrChange>
        </w:rPr>
      </w:pPr>
      <w:ins w:id="362" w:author="IRIDIUM" w:date="2024-07-10T14:40:00Z">
        <w:r w:rsidRPr="00AF6A26">
          <w:rPr>
            <w:bCs/>
            <w:highlight w:val="cyan"/>
            <w:rPrChange w:id="363" w:author="IRIDIUM" w:date="2024-07-10T14:40:00Z">
              <w:rPr>
                <w:bCs/>
              </w:rPr>
            </w:rPrChange>
          </w:rPr>
          <w:t>[TBD]</w:t>
        </w:r>
      </w:ins>
    </w:p>
    <w:p w14:paraId="0BBE7377" w14:textId="778851BF" w:rsidR="00AB62A9" w:rsidRDefault="00AB62A9" w:rsidP="00AB62A9">
      <w:pPr>
        <w:pStyle w:val="Heading3"/>
        <w:rPr>
          <w:ins w:id="364" w:author="IRIDIUM" w:date="2024-07-11T14:28:00Z"/>
          <w:b w:val="0"/>
          <w:color w:val="000000"/>
        </w:rPr>
      </w:pPr>
      <w:del w:id="365" w:author="Wayne Whyte" w:date="2024-07-09T12:48:00Z">
        <w:r w:rsidRPr="00A07B30" w:rsidDel="00D250F4">
          <w:rPr>
            <w:bCs/>
            <w:color w:val="000000"/>
          </w:rPr>
          <w:delText>4</w:delText>
        </w:r>
      </w:del>
      <w:ins w:id="366" w:author="Wayne Whyte" w:date="2024-07-09T12:48:00Z">
        <w:r w:rsidR="00D250F4">
          <w:rPr>
            <w:bCs/>
            <w:color w:val="000000"/>
          </w:rPr>
          <w:t>3</w:t>
        </w:r>
      </w:ins>
      <w:r w:rsidRPr="00A07B30">
        <w:rPr>
          <w:bCs/>
          <w:color w:val="000000"/>
        </w:rPr>
        <w:t xml:space="preserve">.2.2 </w:t>
      </w:r>
      <w:r w:rsidRPr="00A07B30">
        <w:rPr>
          <w:bCs/>
          <w:color w:val="000000"/>
        </w:rPr>
        <w:tab/>
        <w:t xml:space="preserve">User Space Station Characteristics for </w:t>
      </w:r>
      <w:r w:rsidR="008B2D1E" w:rsidRPr="00A07B30">
        <w:rPr>
          <w:bCs/>
          <w:color w:val="000000"/>
        </w:rPr>
        <w:t>non</w:t>
      </w:r>
      <w:r w:rsidRPr="00A07B30">
        <w:rPr>
          <w:bCs/>
          <w:color w:val="000000"/>
        </w:rPr>
        <w:t xml:space="preserve">-GSO MSS </w:t>
      </w:r>
      <w:r w:rsidR="008B2D1E" w:rsidRPr="00A07B30">
        <w:rPr>
          <w:bCs/>
          <w:color w:val="000000"/>
        </w:rPr>
        <w:t>service providers</w:t>
      </w:r>
    </w:p>
    <w:p w14:paraId="6581E132" w14:textId="77777777" w:rsidR="00355596" w:rsidRPr="00355596" w:rsidRDefault="00355596" w:rsidP="00355596">
      <w:pPr>
        <w:rPr>
          <w:ins w:id="367" w:author="IRIDIUM" w:date="2024-07-11T14:28:00Z"/>
          <w:rStyle w:val="Strong"/>
          <w:rFonts w:ascii="Times New Roman" w:hAnsi="Times New Roman"/>
          <w:b w:val="0"/>
          <w:bCs w:val="0"/>
          <w:szCs w:val="24"/>
          <w:rPrChange w:id="368" w:author="IRIDIUM" w:date="2024-07-11T14:29:00Z">
            <w:rPr>
              <w:ins w:id="369" w:author="IRIDIUM" w:date="2024-07-11T14:28:00Z"/>
              <w:rStyle w:val="Strong"/>
              <w:rFonts w:asciiTheme="minorHAnsi" w:hAnsiTheme="minorHAnsi"/>
              <w:b w:val="0"/>
              <w:bCs w:val="0"/>
              <w:sz w:val="22"/>
              <w:szCs w:val="22"/>
            </w:rPr>
          </w:rPrChange>
        </w:rPr>
      </w:pPr>
      <w:ins w:id="370" w:author="IRIDIUM" w:date="2024-07-11T14:28:00Z">
        <w:r w:rsidRPr="00355596">
          <w:rPr>
            <w:rStyle w:val="Strong"/>
            <w:rFonts w:ascii="Times New Roman" w:hAnsi="Times New Roman"/>
            <w:szCs w:val="24"/>
            <w:rPrChange w:id="371" w:author="IRIDIUM" w:date="2024-07-11T14:29:00Z">
              <w:rPr>
                <w:rStyle w:val="Strong"/>
                <w:rFonts w:asciiTheme="minorHAnsi" w:hAnsiTheme="minorHAnsi"/>
                <w:sz w:val="22"/>
                <w:szCs w:val="22"/>
              </w:rPr>
            </w:rPrChange>
          </w:rPr>
          <w:t xml:space="preserve">Technical characteristics of </w:t>
        </w:r>
        <w:proofErr w:type="spellStart"/>
        <w:r w:rsidRPr="00355596">
          <w:rPr>
            <w:rStyle w:val="Strong"/>
            <w:rFonts w:ascii="Times New Roman" w:hAnsi="Times New Roman"/>
            <w:szCs w:val="24"/>
            <w:rPrChange w:id="372" w:author="IRIDIUM" w:date="2024-07-11T14:29:00Z">
              <w:rPr>
                <w:rStyle w:val="Strong"/>
                <w:rFonts w:asciiTheme="minorHAnsi" w:hAnsiTheme="minorHAnsi"/>
                <w:sz w:val="22"/>
                <w:szCs w:val="22"/>
              </w:rPr>
            </w:rPrChange>
          </w:rPr>
          <w:t>Cubesat</w:t>
        </w:r>
        <w:proofErr w:type="spellEnd"/>
        <w:r w:rsidRPr="00355596">
          <w:rPr>
            <w:rStyle w:val="Strong"/>
            <w:rFonts w:ascii="Times New Roman" w:hAnsi="Times New Roman"/>
            <w:szCs w:val="24"/>
            <w:rPrChange w:id="373" w:author="IRIDIUM" w:date="2024-07-11T14:29:00Z">
              <w:rPr>
                <w:rStyle w:val="Strong"/>
                <w:rFonts w:asciiTheme="minorHAnsi" w:hAnsiTheme="minorHAnsi"/>
                <w:sz w:val="22"/>
                <w:szCs w:val="22"/>
              </w:rPr>
            </w:rPrChange>
          </w:rPr>
          <w:t xml:space="preserve"> transmission to NGSO MSS systems (service return link)</w:t>
        </w:r>
      </w:ins>
    </w:p>
    <w:p w14:paraId="42A921BE" w14:textId="43F952C3" w:rsidR="00355596" w:rsidRDefault="00355596" w:rsidP="00355596">
      <w:pPr>
        <w:rPr>
          <w:ins w:id="374" w:author="IRIDIUM" w:date="2024-07-11T14:41:00Z"/>
          <w:rStyle w:val="Strong"/>
          <w:rFonts w:ascii="Times New Roman" w:hAnsi="Times New Roman"/>
          <w:i/>
          <w:iCs/>
          <w:szCs w:val="24"/>
        </w:rPr>
      </w:pPr>
      <w:ins w:id="375" w:author="IRIDIUM" w:date="2024-07-11T14:31:00Z">
        <w:r>
          <w:rPr>
            <w:rStyle w:val="Strong"/>
            <w:rFonts w:ascii="Times New Roman" w:hAnsi="Times New Roman"/>
            <w:i/>
            <w:iCs/>
            <w:szCs w:val="24"/>
          </w:rPr>
          <w:t>[</w:t>
        </w:r>
      </w:ins>
      <w:ins w:id="376" w:author="IRIDIUM" w:date="2024-07-11T14:28:00Z">
        <w:r w:rsidRPr="00355596">
          <w:rPr>
            <w:rStyle w:val="Strong"/>
            <w:rFonts w:ascii="Times New Roman" w:hAnsi="Times New Roman"/>
            <w:i/>
            <w:iCs/>
            <w:szCs w:val="24"/>
            <w:rPrChange w:id="377" w:author="IRIDIUM" w:date="2024-07-11T14:29:00Z">
              <w:rPr>
                <w:rStyle w:val="Strong"/>
                <w:rFonts w:asciiTheme="minorHAnsi" w:hAnsiTheme="minorHAnsi"/>
                <w:i/>
                <w:iCs/>
                <w:sz w:val="22"/>
                <w:szCs w:val="22"/>
              </w:rPr>
            </w:rPrChange>
          </w:rPr>
          <w:t>(from ITU-R Rec. M.1184, Table 4a, NGSO System A)</w:t>
        </w:r>
      </w:ins>
      <w:ins w:id="378" w:author="IRIDIUM" w:date="2024-07-11T14:31:00Z">
        <w:r>
          <w:rPr>
            <w:rStyle w:val="Strong"/>
            <w:rFonts w:ascii="Times New Roman" w:hAnsi="Times New Roman"/>
            <w:i/>
            <w:iCs/>
            <w:szCs w:val="24"/>
          </w:rPr>
          <w:t>]</w:t>
        </w:r>
      </w:ins>
    </w:p>
    <w:p w14:paraId="4C2904F0" w14:textId="77777777" w:rsidR="00AB2053" w:rsidRPr="00355596" w:rsidRDefault="00AB2053" w:rsidP="00355596">
      <w:pPr>
        <w:rPr>
          <w:ins w:id="379" w:author="IRIDIUM" w:date="2024-07-11T14:28:00Z"/>
          <w:rStyle w:val="Strong"/>
          <w:rFonts w:ascii="Times New Roman" w:hAnsi="Times New Roman"/>
          <w:b w:val="0"/>
          <w:bCs w:val="0"/>
          <w:i/>
          <w:iCs/>
          <w:szCs w:val="24"/>
          <w:rPrChange w:id="380" w:author="IRIDIUM" w:date="2024-07-11T14:29:00Z">
            <w:rPr>
              <w:ins w:id="381" w:author="IRIDIUM" w:date="2024-07-11T14:28:00Z"/>
              <w:rStyle w:val="Strong"/>
              <w:rFonts w:asciiTheme="minorHAnsi" w:hAnsiTheme="minorHAnsi"/>
              <w:b w:val="0"/>
              <w:bCs w:val="0"/>
              <w:i/>
              <w:iCs/>
              <w:sz w:val="22"/>
              <w:szCs w:val="22"/>
            </w:rPr>
          </w:rPrChange>
        </w:rPr>
      </w:pPr>
    </w:p>
    <w:tbl>
      <w:tblPr>
        <w:tblW w:w="3611" w:type="dxa"/>
        <w:jc w:val="center"/>
        <w:tblBorders>
          <w:top w:val="single" w:sz="6" w:space="0" w:color="auto"/>
          <w:left w:val="single" w:sz="2" w:space="0" w:color="auto"/>
          <w:bottom w:val="single" w:sz="2" w:space="0" w:color="auto"/>
          <w:right w:val="single" w:sz="2" w:space="0" w:color="auto"/>
          <w:insideH w:val="single" w:sz="2" w:space="0" w:color="auto"/>
          <w:insideV w:val="single" w:sz="6" w:space="0" w:color="auto"/>
        </w:tblBorders>
        <w:tblLayout w:type="fixed"/>
        <w:tblLook w:val="0000" w:firstRow="0" w:lastRow="0" w:firstColumn="0" w:lastColumn="0" w:noHBand="0" w:noVBand="0"/>
      </w:tblPr>
      <w:tblGrid>
        <w:gridCol w:w="2461"/>
        <w:gridCol w:w="1075"/>
        <w:gridCol w:w="75"/>
      </w:tblGrid>
      <w:tr w:rsidR="00355596" w:rsidRPr="00BF72E5" w14:paraId="575D8ED9" w14:textId="77777777" w:rsidTr="00902944">
        <w:trPr>
          <w:cantSplit/>
          <w:trHeight w:val="264"/>
          <w:jc w:val="center"/>
          <w:ins w:id="382" w:author="IRIDIUM" w:date="2024-07-11T14:31:00Z"/>
        </w:trPr>
        <w:tc>
          <w:tcPr>
            <w:tcW w:w="2461" w:type="dxa"/>
            <w:vMerge w:val="restart"/>
            <w:tcBorders>
              <w:top w:val="single" w:sz="4" w:space="0" w:color="auto"/>
              <w:left w:val="single" w:sz="4" w:space="0" w:color="auto"/>
              <w:bottom w:val="single" w:sz="4" w:space="0" w:color="auto"/>
              <w:right w:val="single" w:sz="4" w:space="0" w:color="auto"/>
              <w:tl2br w:val="single" w:sz="4" w:space="0" w:color="auto"/>
            </w:tcBorders>
          </w:tcPr>
          <w:p w14:paraId="0D526A2E" w14:textId="77777777" w:rsidR="00355596" w:rsidRPr="00BF72E5" w:rsidRDefault="00355596" w:rsidP="00902944">
            <w:pPr>
              <w:pStyle w:val="Tablehead"/>
              <w:jc w:val="right"/>
              <w:rPr>
                <w:ins w:id="383" w:author="IRIDIUM" w:date="2024-07-11T14:31:00Z"/>
                <w:rFonts w:eastAsia="SimSun"/>
                <w:sz w:val="16"/>
                <w:szCs w:val="16"/>
                <w:highlight w:val="cyan"/>
                <w:rPrChange w:id="384" w:author="IRIDIUM" w:date="2024-07-11T14:43:00Z">
                  <w:rPr>
                    <w:ins w:id="385" w:author="IRIDIUM" w:date="2024-07-11T14:31:00Z"/>
                    <w:rFonts w:eastAsia="SimSun"/>
                    <w:sz w:val="16"/>
                    <w:szCs w:val="16"/>
                  </w:rPr>
                </w:rPrChange>
              </w:rPr>
            </w:pPr>
            <w:ins w:id="386" w:author="IRIDIUM" w:date="2024-07-11T14:31:00Z">
              <w:r w:rsidRPr="00BF72E5">
                <w:rPr>
                  <w:rFonts w:eastAsia="SimSun"/>
                  <w:sz w:val="16"/>
                  <w:szCs w:val="16"/>
                  <w:highlight w:val="cyan"/>
                  <w:rPrChange w:id="387" w:author="IRIDIUM" w:date="2024-07-11T14:43:00Z">
                    <w:rPr>
                      <w:rFonts w:ascii="Wix Madefor Text" w:eastAsia="SimSun" w:hAnsi="Wix Madefor Text"/>
                      <w:b w:val="0"/>
                      <w:bCs/>
                      <w:sz w:val="16"/>
                      <w:szCs w:val="16"/>
                    </w:rPr>
                  </w:rPrChange>
                </w:rPr>
                <w:t>System</w:t>
              </w:r>
            </w:ins>
          </w:p>
          <w:p w14:paraId="2DC02654" w14:textId="77777777" w:rsidR="00355596" w:rsidRPr="00BF72E5" w:rsidRDefault="00355596" w:rsidP="00902944">
            <w:pPr>
              <w:pStyle w:val="Tablehead"/>
              <w:jc w:val="left"/>
              <w:rPr>
                <w:ins w:id="388" w:author="IRIDIUM" w:date="2024-07-11T14:31:00Z"/>
                <w:rFonts w:eastAsia="SimSun"/>
                <w:sz w:val="16"/>
                <w:szCs w:val="16"/>
                <w:highlight w:val="cyan"/>
                <w:rPrChange w:id="389" w:author="IRIDIUM" w:date="2024-07-11T14:43:00Z">
                  <w:rPr>
                    <w:ins w:id="390" w:author="IRIDIUM" w:date="2024-07-11T14:31:00Z"/>
                    <w:rFonts w:eastAsia="SimSun"/>
                    <w:sz w:val="16"/>
                    <w:szCs w:val="16"/>
                  </w:rPr>
                </w:rPrChange>
              </w:rPr>
            </w:pPr>
            <w:ins w:id="391" w:author="IRIDIUM" w:date="2024-07-11T14:31:00Z">
              <w:r w:rsidRPr="00BF72E5">
                <w:rPr>
                  <w:rFonts w:eastAsia="SimSun"/>
                  <w:sz w:val="16"/>
                  <w:szCs w:val="16"/>
                  <w:highlight w:val="cyan"/>
                  <w:rPrChange w:id="392" w:author="IRIDIUM" w:date="2024-07-11T14:43:00Z">
                    <w:rPr>
                      <w:rFonts w:eastAsia="SimSun"/>
                      <w:sz w:val="16"/>
                      <w:szCs w:val="16"/>
                    </w:rPr>
                  </w:rPrChange>
                </w:rPr>
                <w:t>Parameter</w:t>
              </w:r>
            </w:ins>
          </w:p>
        </w:tc>
        <w:tc>
          <w:tcPr>
            <w:tcW w:w="1150" w:type="dxa"/>
            <w:gridSpan w:val="2"/>
            <w:vMerge w:val="restart"/>
            <w:tcBorders>
              <w:top w:val="single" w:sz="4" w:space="0" w:color="auto"/>
              <w:left w:val="single" w:sz="4" w:space="0" w:color="auto"/>
              <w:bottom w:val="single" w:sz="4" w:space="0" w:color="auto"/>
              <w:right w:val="single" w:sz="4" w:space="0" w:color="auto"/>
            </w:tcBorders>
            <w:vAlign w:val="center"/>
          </w:tcPr>
          <w:p w14:paraId="3F8B2029" w14:textId="06ACA364" w:rsidR="00355596" w:rsidRPr="00BF72E5" w:rsidRDefault="00AB2053" w:rsidP="00902944">
            <w:pPr>
              <w:pStyle w:val="Tablehead"/>
              <w:rPr>
                <w:ins w:id="393" w:author="IRIDIUM" w:date="2024-07-11T14:31:00Z"/>
                <w:rFonts w:eastAsia="SimSun"/>
                <w:sz w:val="16"/>
                <w:szCs w:val="16"/>
                <w:highlight w:val="cyan"/>
                <w:rPrChange w:id="394" w:author="IRIDIUM" w:date="2024-07-11T14:43:00Z">
                  <w:rPr>
                    <w:ins w:id="395" w:author="IRIDIUM" w:date="2024-07-11T14:31:00Z"/>
                    <w:rFonts w:eastAsia="SimSun"/>
                    <w:sz w:val="16"/>
                    <w:szCs w:val="16"/>
                  </w:rPr>
                </w:rPrChange>
              </w:rPr>
            </w:pPr>
            <w:ins w:id="396" w:author="IRIDIUM" w:date="2024-07-11T14:42:00Z">
              <w:r w:rsidRPr="00BF72E5">
                <w:rPr>
                  <w:rFonts w:eastAsia="SimSun"/>
                  <w:sz w:val="16"/>
                  <w:szCs w:val="16"/>
                  <w:highlight w:val="cyan"/>
                  <w:rPrChange w:id="397" w:author="IRIDIUM" w:date="2024-07-11T14:43:00Z">
                    <w:rPr>
                      <w:rFonts w:eastAsia="SimSun"/>
                      <w:sz w:val="16"/>
                      <w:szCs w:val="16"/>
                    </w:rPr>
                  </w:rPrChange>
                </w:rPr>
                <w:t>A</w:t>
              </w:r>
            </w:ins>
          </w:p>
        </w:tc>
      </w:tr>
      <w:tr w:rsidR="00355596" w:rsidRPr="00BF72E5" w14:paraId="18C5CA4A" w14:textId="77777777" w:rsidTr="00902944">
        <w:trPr>
          <w:cantSplit/>
          <w:trHeight w:val="344"/>
          <w:jc w:val="center"/>
          <w:ins w:id="398" w:author="IRIDIUM" w:date="2024-07-11T14:31:00Z"/>
        </w:trPr>
        <w:tc>
          <w:tcPr>
            <w:tcW w:w="2461" w:type="dxa"/>
            <w:vMerge/>
            <w:tcBorders>
              <w:top w:val="single" w:sz="4" w:space="0" w:color="auto"/>
              <w:left w:val="single" w:sz="4" w:space="0" w:color="auto"/>
              <w:bottom w:val="single" w:sz="4" w:space="0" w:color="auto"/>
              <w:right w:val="single" w:sz="4" w:space="0" w:color="auto"/>
            </w:tcBorders>
          </w:tcPr>
          <w:p w14:paraId="3B3DFF63" w14:textId="77777777" w:rsidR="00355596" w:rsidRPr="00BF72E5" w:rsidRDefault="00355596" w:rsidP="00902944">
            <w:pPr>
              <w:pStyle w:val="Tablehead"/>
              <w:rPr>
                <w:ins w:id="399" w:author="IRIDIUM" w:date="2024-07-11T14:31:00Z"/>
                <w:rFonts w:eastAsia="SimSun"/>
                <w:sz w:val="16"/>
                <w:szCs w:val="16"/>
                <w:highlight w:val="cyan"/>
                <w:rPrChange w:id="400" w:author="IRIDIUM" w:date="2024-07-11T14:43:00Z">
                  <w:rPr>
                    <w:ins w:id="401" w:author="IRIDIUM" w:date="2024-07-11T14:31:00Z"/>
                    <w:rFonts w:eastAsia="SimSun"/>
                    <w:sz w:val="16"/>
                    <w:szCs w:val="16"/>
                  </w:rPr>
                </w:rPrChange>
              </w:rPr>
            </w:pPr>
          </w:p>
        </w:tc>
        <w:tc>
          <w:tcPr>
            <w:tcW w:w="1150" w:type="dxa"/>
            <w:gridSpan w:val="2"/>
            <w:vMerge/>
            <w:tcBorders>
              <w:top w:val="single" w:sz="4" w:space="0" w:color="auto"/>
              <w:left w:val="single" w:sz="4" w:space="0" w:color="auto"/>
              <w:bottom w:val="single" w:sz="4" w:space="0" w:color="auto"/>
              <w:right w:val="single" w:sz="4" w:space="0" w:color="auto"/>
            </w:tcBorders>
          </w:tcPr>
          <w:p w14:paraId="547B49A9" w14:textId="77777777" w:rsidR="00355596" w:rsidRPr="00BF72E5" w:rsidRDefault="00355596" w:rsidP="00902944">
            <w:pPr>
              <w:pStyle w:val="Tablehead"/>
              <w:rPr>
                <w:ins w:id="402" w:author="IRIDIUM" w:date="2024-07-11T14:31:00Z"/>
                <w:rFonts w:eastAsia="SimSun"/>
                <w:sz w:val="16"/>
                <w:szCs w:val="16"/>
                <w:highlight w:val="cyan"/>
                <w:rPrChange w:id="403" w:author="IRIDIUM" w:date="2024-07-11T14:43:00Z">
                  <w:rPr>
                    <w:ins w:id="404" w:author="IRIDIUM" w:date="2024-07-11T14:31:00Z"/>
                    <w:rFonts w:eastAsia="SimSun"/>
                    <w:sz w:val="16"/>
                    <w:szCs w:val="16"/>
                  </w:rPr>
                </w:rPrChange>
              </w:rPr>
            </w:pPr>
          </w:p>
        </w:tc>
      </w:tr>
      <w:tr w:rsidR="00355596" w:rsidRPr="00BF72E5" w14:paraId="2AB290E3" w14:textId="77777777" w:rsidTr="00902944">
        <w:tblPrEx>
          <w:tblBorders>
            <w:left w:val="single" w:sz="6" w:space="0" w:color="auto"/>
            <w:bottom w:val="single" w:sz="6" w:space="0" w:color="auto"/>
            <w:right w:val="single" w:sz="6" w:space="0" w:color="auto"/>
          </w:tblBorders>
        </w:tblPrEx>
        <w:trPr>
          <w:gridAfter w:val="1"/>
          <w:wAfter w:w="75" w:type="dxa"/>
          <w:cantSplit/>
          <w:jc w:val="center"/>
          <w:ins w:id="405" w:author="IRIDIUM" w:date="2024-07-11T14:31:00Z"/>
        </w:trPr>
        <w:tc>
          <w:tcPr>
            <w:tcW w:w="3536" w:type="dxa"/>
            <w:gridSpan w:val="2"/>
            <w:tcBorders>
              <w:top w:val="single" w:sz="4" w:space="0" w:color="auto"/>
              <w:left w:val="single" w:sz="4" w:space="0" w:color="auto"/>
              <w:bottom w:val="single" w:sz="4" w:space="0" w:color="auto"/>
              <w:right w:val="nil"/>
            </w:tcBorders>
          </w:tcPr>
          <w:p w14:paraId="76EE2FF4"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406" w:author="IRIDIUM" w:date="2024-07-11T14:31:00Z"/>
                <w:rFonts w:eastAsia="SimSun"/>
                <w:sz w:val="16"/>
                <w:highlight w:val="cyan"/>
                <w:lang w:val="es-ES_tradnl"/>
                <w:rPrChange w:id="407" w:author="IRIDIUM" w:date="2024-07-11T14:43:00Z">
                  <w:rPr>
                    <w:ins w:id="408" w:author="IRIDIUM" w:date="2024-07-11T14:31:00Z"/>
                    <w:rFonts w:eastAsia="SimSun"/>
                    <w:sz w:val="16"/>
                    <w:lang w:val="es-ES_tradnl"/>
                  </w:rPr>
                </w:rPrChange>
              </w:rPr>
            </w:pPr>
            <w:proofErr w:type="spellStart"/>
            <w:ins w:id="409" w:author="IRIDIUM" w:date="2024-07-11T14:31:00Z">
              <w:r w:rsidRPr="00BF72E5">
                <w:rPr>
                  <w:rFonts w:eastAsia="SimSun"/>
                  <w:i/>
                  <w:sz w:val="16"/>
                  <w:highlight w:val="cyan"/>
                  <w:lang w:val="es-ES_tradnl"/>
                  <w:rPrChange w:id="410" w:author="IRIDIUM" w:date="2024-07-11T14:43:00Z">
                    <w:rPr>
                      <w:rFonts w:eastAsia="SimSun"/>
                      <w:i/>
                      <w:sz w:val="16"/>
                      <w:lang w:val="es-ES_tradnl"/>
                    </w:rPr>
                  </w:rPrChange>
                </w:rPr>
                <w:t>Transmission</w:t>
              </w:r>
              <w:proofErr w:type="spellEnd"/>
              <w:r w:rsidRPr="00BF72E5">
                <w:rPr>
                  <w:rFonts w:eastAsia="SimSun"/>
                  <w:i/>
                  <w:sz w:val="16"/>
                  <w:highlight w:val="cyan"/>
                  <w:lang w:val="es-ES_tradnl"/>
                  <w:rPrChange w:id="411" w:author="IRIDIUM" w:date="2024-07-11T14:43:00Z">
                    <w:rPr>
                      <w:rFonts w:eastAsia="SimSun"/>
                      <w:i/>
                      <w:sz w:val="16"/>
                      <w:lang w:val="es-ES_tradnl"/>
                    </w:rPr>
                  </w:rPrChange>
                </w:rPr>
                <w:t xml:space="preserve"> </w:t>
              </w:r>
              <w:proofErr w:type="spellStart"/>
              <w:r w:rsidRPr="00BF72E5">
                <w:rPr>
                  <w:rFonts w:eastAsia="SimSun"/>
                  <w:i/>
                  <w:sz w:val="16"/>
                  <w:highlight w:val="cyan"/>
                  <w:lang w:val="es-ES_tradnl"/>
                  <w:rPrChange w:id="412" w:author="IRIDIUM" w:date="2024-07-11T14:43:00Z">
                    <w:rPr>
                      <w:rFonts w:eastAsia="SimSun"/>
                      <w:i/>
                      <w:sz w:val="16"/>
                      <w:lang w:val="es-ES_tradnl"/>
                    </w:rPr>
                  </w:rPrChange>
                </w:rPr>
                <w:t>parameters</w:t>
              </w:r>
              <w:proofErr w:type="spellEnd"/>
            </w:ins>
          </w:p>
        </w:tc>
      </w:tr>
      <w:tr w:rsidR="00355596" w:rsidRPr="00BF72E5" w14:paraId="2447EB85" w14:textId="77777777" w:rsidTr="00902944">
        <w:tblPrEx>
          <w:tblBorders>
            <w:left w:val="single" w:sz="6" w:space="0" w:color="auto"/>
            <w:bottom w:val="single" w:sz="6" w:space="0" w:color="auto"/>
            <w:right w:val="single" w:sz="6" w:space="0" w:color="auto"/>
          </w:tblBorders>
        </w:tblPrEx>
        <w:trPr>
          <w:cantSplit/>
          <w:jc w:val="center"/>
          <w:ins w:id="413" w:author="IRIDIUM" w:date="2024-07-11T14:31:00Z"/>
        </w:trPr>
        <w:tc>
          <w:tcPr>
            <w:tcW w:w="2461" w:type="dxa"/>
            <w:tcBorders>
              <w:top w:val="single" w:sz="4" w:space="0" w:color="auto"/>
              <w:left w:val="single" w:sz="4" w:space="0" w:color="auto"/>
              <w:bottom w:val="single" w:sz="4" w:space="0" w:color="auto"/>
              <w:right w:val="single" w:sz="4" w:space="0" w:color="auto"/>
            </w:tcBorders>
          </w:tcPr>
          <w:p w14:paraId="1F6D27DD"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414" w:author="IRIDIUM" w:date="2024-07-11T14:31:00Z"/>
                <w:rFonts w:eastAsia="SimSun"/>
                <w:sz w:val="16"/>
                <w:highlight w:val="cyan"/>
                <w:lang w:val="es-ES_tradnl"/>
                <w:rPrChange w:id="415" w:author="IRIDIUM" w:date="2024-07-11T14:43:00Z">
                  <w:rPr>
                    <w:ins w:id="416" w:author="IRIDIUM" w:date="2024-07-11T14:31:00Z"/>
                    <w:rFonts w:eastAsia="SimSun"/>
                    <w:sz w:val="16"/>
                    <w:lang w:val="es-ES_tradnl"/>
                  </w:rPr>
                </w:rPrChange>
              </w:rPr>
            </w:pPr>
            <w:proofErr w:type="spellStart"/>
            <w:ins w:id="417" w:author="IRIDIUM" w:date="2024-07-11T14:31:00Z">
              <w:r w:rsidRPr="00BF72E5">
                <w:rPr>
                  <w:rFonts w:eastAsia="SimSun"/>
                  <w:sz w:val="16"/>
                  <w:highlight w:val="cyan"/>
                  <w:lang w:val="es-ES_tradnl"/>
                  <w:rPrChange w:id="418" w:author="IRIDIUM" w:date="2024-07-11T14:43:00Z">
                    <w:rPr>
                      <w:rFonts w:eastAsia="SimSun"/>
                      <w:sz w:val="16"/>
                      <w:lang w:val="es-ES_tradnl"/>
                    </w:rPr>
                  </w:rPrChange>
                </w:rPr>
                <w:t>Modulation</w:t>
              </w:r>
              <w:proofErr w:type="spellEnd"/>
            </w:ins>
          </w:p>
        </w:tc>
        <w:tc>
          <w:tcPr>
            <w:tcW w:w="1150" w:type="dxa"/>
            <w:gridSpan w:val="2"/>
            <w:tcBorders>
              <w:top w:val="single" w:sz="4" w:space="0" w:color="auto"/>
              <w:left w:val="single" w:sz="4" w:space="0" w:color="auto"/>
              <w:bottom w:val="single" w:sz="4" w:space="0" w:color="auto"/>
              <w:right w:val="single" w:sz="4" w:space="0" w:color="auto"/>
            </w:tcBorders>
          </w:tcPr>
          <w:p w14:paraId="399F0321"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419" w:author="IRIDIUM" w:date="2024-07-11T14:31:00Z"/>
                <w:rFonts w:eastAsia="SimSun"/>
                <w:sz w:val="16"/>
                <w:highlight w:val="cyan"/>
                <w:lang w:val="es-ES_tradnl"/>
                <w:rPrChange w:id="420" w:author="IRIDIUM" w:date="2024-07-11T14:43:00Z">
                  <w:rPr>
                    <w:ins w:id="421" w:author="IRIDIUM" w:date="2024-07-11T14:31:00Z"/>
                    <w:rFonts w:eastAsia="SimSun"/>
                    <w:sz w:val="16"/>
                    <w:lang w:val="es-ES_tradnl"/>
                  </w:rPr>
                </w:rPrChange>
              </w:rPr>
            </w:pPr>
            <w:ins w:id="422" w:author="IRIDIUM" w:date="2024-07-11T14:31:00Z">
              <w:r w:rsidRPr="00BF72E5">
                <w:rPr>
                  <w:rFonts w:eastAsia="SimSun"/>
                  <w:sz w:val="16"/>
                  <w:highlight w:val="cyan"/>
                  <w:lang w:val="es-ES_tradnl"/>
                  <w:rPrChange w:id="423" w:author="IRIDIUM" w:date="2024-07-11T14:43:00Z">
                    <w:rPr>
                      <w:rFonts w:eastAsia="SimSun"/>
                      <w:sz w:val="16"/>
                      <w:lang w:val="es-ES_tradnl"/>
                    </w:rPr>
                  </w:rPrChange>
                </w:rPr>
                <w:t>QPSK</w:t>
              </w:r>
            </w:ins>
          </w:p>
        </w:tc>
      </w:tr>
      <w:tr w:rsidR="00355596" w:rsidRPr="00BF72E5" w14:paraId="181AA157" w14:textId="77777777" w:rsidTr="00902944">
        <w:tblPrEx>
          <w:tblBorders>
            <w:left w:val="single" w:sz="6" w:space="0" w:color="auto"/>
            <w:bottom w:val="single" w:sz="6" w:space="0" w:color="auto"/>
            <w:right w:val="single" w:sz="6" w:space="0" w:color="auto"/>
          </w:tblBorders>
        </w:tblPrEx>
        <w:trPr>
          <w:cantSplit/>
          <w:jc w:val="center"/>
          <w:ins w:id="424" w:author="IRIDIUM" w:date="2024-07-11T14:31:00Z"/>
        </w:trPr>
        <w:tc>
          <w:tcPr>
            <w:tcW w:w="2461" w:type="dxa"/>
            <w:tcBorders>
              <w:top w:val="single" w:sz="4" w:space="0" w:color="auto"/>
              <w:left w:val="single" w:sz="4" w:space="0" w:color="auto"/>
              <w:bottom w:val="single" w:sz="4" w:space="0" w:color="auto"/>
              <w:right w:val="single" w:sz="4" w:space="0" w:color="auto"/>
            </w:tcBorders>
          </w:tcPr>
          <w:p w14:paraId="762321AF"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425" w:author="IRIDIUM" w:date="2024-07-11T14:31:00Z"/>
                <w:rFonts w:eastAsia="SimSun"/>
                <w:sz w:val="16"/>
                <w:highlight w:val="cyan"/>
                <w:lang w:val="en-US"/>
                <w:rPrChange w:id="426" w:author="IRIDIUM" w:date="2024-07-11T14:43:00Z">
                  <w:rPr>
                    <w:ins w:id="427" w:author="IRIDIUM" w:date="2024-07-11T14:31:00Z"/>
                    <w:rFonts w:eastAsia="SimSun"/>
                    <w:sz w:val="16"/>
                    <w:lang w:val="en-US"/>
                  </w:rPr>
                </w:rPrChange>
              </w:rPr>
            </w:pPr>
            <w:ins w:id="428" w:author="IRIDIUM" w:date="2024-07-11T14:31:00Z">
              <w:r w:rsidRPr="00BF72E5">
                <w:rPr>
                  <w:rFonts w:eastAsia="SimSun"/>
                  <w:sz w:val="16"/>
                  <w:highlight w:val="cyan"/>
                  <w:lang w:val="en-US"/>
                  <w:rPrChange w:id="429" w:author="IRIDIUM" w:date="2024-07-11T14:43:00Z">
                    <w:rPr>
                      <w:rFonts w:eastAsia="SimSun"/>
                      <w:sz w:val="16"/>
                      <w:lang w:val="en-US"/>
                    </w:rPr>
                  </w:rPrChange>
                </w:rPr>
                <w:t>Coding</w:t>
              </w:r>
            </w:ins>
          </w:p>
        </w:tc>
        <w:tc>
          <w:tcPr>
            <w:tcW w:w="1150" w:type="dxa"/>
            <w:gridSpan w:val="2"/>
            <w:tcBorders>
              <w:top w:val="single" w:sz="4" w:space="0" w:color="auto"/>
              <w:left w:val="single" w:sz="4" w:space="0" w:color="auto"/>
              <w:bottom w:val="single" w:sz="4" w:space="0" w:color="auto"/>
              <w:right w:val="single" w:sz="4" w:space="0" w:color="auto"/>
            </w:tcBorders>
          </w:tcPr>
          <w:p w14:paraId="3CD024A5"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430" w:author="IRIDIUM" w:date="2024-07-11T14:31:00Z"/>
                <w:rFonts w:eastAsia="SimSun"/>
                <w:sz w:val="16"/>
                <w:highlight w:val="cyan"/>
                <w:rPrChange w:id="431" w:author="IRIDIUM" w:date="2024-07-11T14:43:00Z">
                  <w:rPr>
                    <w:ins w:id="432" w:author="IRIDIUM" w:date="2024-07-11T14:31:00Z"/>
                    <w:rFonts w:eastAsia="SimSun"/>
                    <w:sz w:val="16"/>
                  </w:rPr>
                </w:rPrChange>
              </w:rPr>
            </w:pPr>
            <w:ins w:id="433" w:author="IRIDIUM" w:date="2024-07-11T14:31:00Z">
              <w:r w:rsidRPr="00BF72E5">
                <w:rPr>
                  <w:rFonts w:eastAsia="SimSun"/>
                  <w:sz w:val="16"/>
                  <w:highlight w:val="cyan"/>
                  <w:rPrChange w:id="434" w:author="IRIDIUM" w:date="2024-07-11T14:43:00Z">
                    <w:rPr>
                      <w:rFonts w:eastAsia="SimSun"/>
                      <w:sz w:val="16"/>
                    </w:rPr>
                  </w:rPrChange>
                </w:rPr>
                <w:t>FEC</w:t>
              </w:r>
            </w:ins>
          </w:p>
        </w:tc>
      </w:tr>
      <w:tr w:rsidR="00355596" w:rsidRPr="00BF72E5" w14:paraId="2FFBD112" w14:textId="77777777" w:rsidTr="00902944">
        <w:tblPrEx>
          <w:tblBorders>
            <w:left w:val="single" w:sz="6" w:space="0" w:color="auto"/>
            <w:bottom w:val="single" w:sz="6" w:space="0" w:color="auto"/>
            <w:right w:val="single" w:sz="6" w:space="0" w:color="auto"/>
          </w:tblBorders>
        </w:tblPrEx>
        <w:trPr>
          <w:cantSplit/>
          <w:jc w:val="center"/>
          <w:ins w:id="435" w:author="IRIDIUM" w:date="2024-07-11T14:31:00Z"/>
        </w:trPr>
        <w:tc>
          <w:tcPr>
            <w:tcW w:w="2461" w:type="dxa"/>
            <w:tcBorders>
              <w:top w:val="single" w:sz="4" w:space="0" w:color="auto"/>
              <w:left w:val="single" w:sz="4" w:space="0" w:color="auto"/>
              <w:bottom w:val="single" w:sz="4" w:space="0" w:color="auto"/>
              <w:right w:val="single" w:sz="4" w:space="0" w:color="auto"/>
            </w:tcBorders>
          </w:tcPr>
          <w:p w14:paraId="50AC4073"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436" w:author="IRIDIUM" w:date="2024-07-11T14:31:00Z"/>
                <w:rFonts w:eastAsia="SimSun"/>
                <w:sz w:val="16"/>
                <w:highlight w:val="cyan"/>
                <w:lang w:val="en-US"/>
                <w:rPrChange w:id="437" w:author="IRIDIUM" w:date="2024-07-11T14:43:00Z">
                  <w:rPr>
                    <w:ins w:id="438" w:author="IRIDIUM" w:date="2024-07-11T14:31:00Z"/>
                    <w:rFonts w:eastAsia="SimSun"/>
                    <w:sz w:val="16"/>
                    <w:lang w:val="en-US"/>
                  </w:rPr>
                </w:rPrChange>
              </w:rPr>
            </w:pPr>
            <w:ins w:id="439" w:author="IRIDIUM" w:date="2024-07-11T14:31:00Z">
              <w:r w:rsidRPr="00BF72E5">
                <w:rPr>
                  <w:rFonts w:eastAsia="SimSun"/>
                  <w:sz w:val="16"/>
                  <w:highlight w:val="cyan"/>
                  <w:lang w:val="en-US"/>
                  <w:rPrChange w:id="440" w:author="IRIDIUM" w:date="2024-07-11T14:43:00Z">
                    <w:rPr>
                      <w:rFonts w:eastAsia="SimSun"/>
                      <w:sz w:val="16"/>
                      <w:lang w:val="en-US"/>
                    </w:rPr>
                  </w:rPrChange>
                </w:rPr>
                <w:t>Access scheme</w:t>
              </w:r>
            </w:ins>
          </w:p>
        </w:tc>
        <w:tc>
          <w:tcPr>
            <w:tcW w:w="1150" w:type="dxa"/>
            <w:gridSpan w:val="2"/>
            <w:tcBorders>
              <w:top w:val="single" w:sz="4" w:space="0" w:color="auto"/>
              <w:left w:val="single" w:sz="4" w:space="0" w:color="auto"/>
              <w:bottom w:val="single" w:sz="4" w:space="0" w:color="auto"/>
              <w:right w:val="single" w:sz="4" w:space="0" w:color="auto"/>
            </w:tcBorders>
          </w:tcPr>
          <w:p w14:paraId="7B315E4E"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441" w:author="IRIDIUM" w:date="2024-07-11T14:31:00Z"/>
                <w:rFonts w:eastAsia="SimSun"/>
                <w:sz w:val="16"/>
                <w:highlight w:val="cyan"/>
                <w:lang w:val="en-US"/>
                <w:rPrChange w:id="442" w:author="IRIDIUM" w:date="2024-07-11T14:43:00Z">
                  <w:rPr>
                    <w:ins w:id="443" w:author="IRIDIUM" w:date="2024-07-11T14:31:00Z"/>
                    <w:rFonts w:eastAsia="SimSun"/>
                    <w:sz w:val="16"/>
                    <w:lang w:val="en-US"/>
                  </w:rPr>
                </w:rPrChange>
              </w:rPr>
            </w:pPr>
            <w:ins w:id="444" w:author="IRIDIUM" w:date="2024-07-11T14:31:00Z">
              <w:r w:rsidRPr="00BF72E5">
                <w:rPr>
                  <w:rFonts w:eastAsia="SimSun"/>
                  <w:sz w:val="16"/>
                  <w:highlight w:val="cyan"/>
                  <w:lang w:val="en-US"/>
                  <w:rPrChange w:id="445" w:author="IRIDIUM" w:date="2024-07-11T14:43:00Z">
                    <w:rPr>
                      <w:rFonts w:eastAsia="SimSun"/>
                      <w:sz w:val="16"/>
                      <w:lang w:val="en-US"/>
                    </w:rPr>
                  </w:rPrChange>
                </w:rPr>
                <w:t>FDMA/</w:t>
              </w:r>
              <w:r w:rsidRPr="00BF72E5">
                <w:rPr>
                  <w:rFonts w:eastAsia="SimSun"/>
                  <w:sz w:val="16"/>
                  <w:highlight w:val="cyan"/>
                  <w:lang w:val="en-US"/>
                  <w:rPrChange w:id="446" w:author="IRIDIUM" w:date="2024-07-11T14:43:00Z">
                    <w:rPr>
                      <w:rFonts w:eastAsia="SimSun"/>
                      <w:sz w:val="16"/>
                      <w:lang w:val="en-US"/>
                    </w:rPr>
                  </w:rPrChange>
                </w:rPr>
                <w:br/>
                <w:t>TDMA</w:t>
              </w:r>
            </w:ins>
          </w:p>
        </w:tc>
      </w:tr>
      <w:tr w:rsidR="00355596" w:rsidRPr="00BF72E5" w14:paraId="60AF5D7E" w14:textId="77777777" w:rsidTr="00902944">
        <w:tblPrEx>
          <w:tblBorders>
            <w:left w:val="single" w:sz="6" w:space="0" w:color="auto"/>
            <w:bottom w:val="single" w:sz="6" w:space="0" w:color="auto"/>
            <w:right w:val="single" w:sz="6" w:space="0" w:color="auto"/>
          </w:tblBorders>
        </w:tblPrEx>
        <w:trPr>
          <w:cantSplit/>
          <w:jc w:val="center"/>
          <w:ins w:id="447" w:author="IRIDIUM" w:date="2024-07-11T14:31:00Z"/>
        </w:trPr>
        <w:tc>
          <w:tcPr>
            <w:tcW w:w="2461" w:type="dxa"/>
            <w:tcBorders>
              <w:top w:val="single" w:sz="4" w:space="0" w:color="auto"/>
              <w:left w:val="single" w:sz="4" w:space="0" w:color="auto"/>
              <w:bottom w:val="single" w:sz="4" w:space="0" w:color="auto"/>
              <w:right w:val="single" w:sz="4" w:space="0" w:color="auto"/>
            </w:tcBorders>
          </w:tcPr>
          <w:p w14:paraId="6A90673E"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448" w:author="IRIDIUM" w:date="2024-07-11T14:31:00Z"/>
                <w:rFonts w:eastAsia="SimSun"/>
                <w:sz w:val="16"/>
                <w:highlight w:val="cyan"/>
                <w:lang w:val="es-ES_tradnl"/>
                <w:rPrChange w:id="449" w:author="IRIDIUM" w:date="2024-07-11T14:43:00Z">
                  <w:rPr>
                    <w:ins w:id="450" w:author="IRIDIUM" w:date="2024-07-11T14:31:00Z"/>
                    <w:rFonts w:eastAsia="SimSun"/>
                    <w:sz w:val="16"/>
                    <w:lang w:val="es-ES_tradnl"/>
                  </w:rPr>
                </w:rPrChange>
              </w:rPr>
            </w:pPr>
            <w:ins w:id="451" w:author="IRIDIUM" w:date="2024-07-11T14:31:00Z">
              <w:r w:rsidRPr="00BF72E5">
                <w:rPr>
                  <w:rFonts w:eastAsia="SimSun"/>
                  <w:sz w:val="16"/>
                  <w:highlight w:val="cyan"/>
                  <w:rPrChange w:id="452" w:author="IRIDIUM" w:date="2024-07-11T14:43:00Z">
                    <w:rPr>
                      <w:rFonts w:eastAsia="SimSun"/>
                      <w:sz w:val="16"/>
                    </w:rPr>
                  </w:rPrChange>
                </w:rPr>
                <w:t>Duplex scheme</w:t>
              </w:r>
            </w:ins>
          </w:p>
        </w:tc>
        <w:tc>
          <w:tcPr>
            <w:tcW w:w="1150" w:type="dxa"/>
            <w:gridSpan w:val="2"/>
            <w:tcBorders>
              <w:top w:val="single" w:sz="4" w:space="0" w:color="auto"/>
              <w:left w:val="single" w:sz="4" w:space="0" w:color="auto"/>
              <w:bottom w:val="single" w:sz="4" w:space="0" w:color="auto"/>
              <w:right w:val="single" w:sz="4" w:space="0" w:color="auto"/>
            </w:tcBorders>
          </w:tcPr>
          <w:p w14:paraId="40D5AF35"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453" w:author="IRIDIUM" w:date="2024-07-11T14:31:00Z"/>
                <w:rFonts w:eastAsia="SimSun"/>
                <w:sz w:val="16"/>
                <w:highlight w:val="cyan"/>
                <w:lang w:val="es-ES_tradnl"/>
                <w:rPrChange w:id="454" w:author="IRIDIUM" w:date="2024-07-11T14:43:00Z">
                  <w:rPr>
                    <w:ins w:id="455" w:author="IRIDIUM" w:date="2024-07-11T14:31:00Z"/>
                    <w:rFonts w:eastAsia="SimSun"/>
                    <w:sz w:val="16"/>
                    <w:lang w:val="es-ES_tradnl"/>
                  </w:rPr>
                </w:rPrChange>
              </w:rPr>
            </w:pPr>
            <w:ins w:id="456" w:author="IRIDIUM" w:date="2024-07-11T14:31:00Z">
              <w:r w:rsidRPr="00BF72E5">
                <w:rPr>
                  <w:rFonts w:eastAsia="SimSun"/>
                  <w:sz w:val="16"/>
                  <w:highlight w:val="cyan"/>
                  <w:lang w:val="es-ES_tradnl"/>
                  <w:rPrChange w:id="457" w:author="IRIDIUM" w:date="2024-07-11T14:43:00Z">
                    <w:rPr>
                      <w:rFonts w:eastAsia="SimSun"/>
                      <w:sz w:val="16"/>
                      <w:lang w:val="es-ES_tradnl"/>
                    </w:rPr>
                  </w:rPrChange>
                </w:rPr>
                <w:t>TDD</w:t>
              </w:r>
            </w:ins>
          </w:p>
        </w:tc>
      </w:tr>
      <w:tr w:rsidR="00355596" w:rsidRPr="00BF72E5" w14:paraId="71B1D697" w14:textId="77777777" w:rsidTr="00902944">
        <w:trPr>
          <w:gridAfter w:val="1"/>
          <w:wAfter w:w="75" w:type="dxa"/>
          <w:cantSplit/>
          <w:jc w:val="center"/>
          <w:ins w:id="458" w:author="IRIDIUM" w:date="2024-07-11T14:31:00Z"/>
        </w:trPr>
        <w:tc>
          <w:tcPr>
            <w:tcW w:w="3536" w:type="dxa"/>
            <w:gridSpan w:val="2"/>
            <w:tcBorders>
              <w:top w:val="single" w:sz="4" w:space="0" w:color="auto"/>
              <w:left w:val="single" w:sz="4" w:space="0" w:color="auto"/>
              <w:bottom w:val="single" w:sz="4" w:space="0" w:color="auto"/>
              <w:right w:val="nil"/>
            </w:tcBorders>
          </w:tcPr>
          <w:p w14:paraId="42A2916D"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459" w:author="IRIDIUM" w:date="2024-07-11T14:31:00Z"/>
                <w:rFonts w:eastAsia="SimSun"/>
                <w:sz w:val="16"/>
                <w:highlight w:val="cyan"/>
                <w:lang w:val="en-US"/>
                <w:rPrChange w:id="460" w:author="IRIDIUM" w:date="2024-07-11T14:43:00Z">
                  <w:rPr>
                    <w:ins w:id="461" w:author="IRIDIUM" w:date="2024-07-11T14:31:00Z"/>
                    <w:rFonts w:eastAsia="SimSun"/>
                    <w:sz w:val="16"/>
                    <w:lang w:val="en-US"/>
                  </w:rPr>
                </w:rPrChange>
              </w:rPr>
            </w:pPr>
            <w:ins w:id="462" w:author="IRIDIUM" w:date="2024-07-11T14:31:00Z">
              <w:r w:rsidRPr="00BF72E5">
                <w:rPr>
                  <w:rFonts w:eastAsia="SimSun"/>
                  <w:i/>
                  <w:sz w:val="16"/>
                  <w:highlight w:val="cyan"/>
                  <w:lang w:val="en-US"/>
                  <w:rPrChange w:id="463" w:author="IRIDIUM" w:date="2024-07-11T14:43:00Z">
                    <w:rPr>
                      <w:rFonts w:eastAsia="SimSun"/>
                      <w:i/>
                      <w:sz w:val="16"/>
                      <w:lang w:val="en-US"/>
                    </w:rPr>
                  </w:rPrChange>
                </w:rPr>
                <w:t xml:space="preserve">Transmission parameters </w:t>
              </w:r>
              <w:r w:rsidRPr="00BF72E5">
                <w:rPr>
                  <w:rFonts w:eastAsia="SimSun"/>
                  <w:sz w:val="16"/>
                  <w:highlight w:val="cyan"/>
                  <w:lang w:val="en-US"/>
                  <w:rPrChange w:id="464" w:author="IRIDIUM" w:date="2024-07-11T14:43:00Z">
                    <w:rPr>
                      <w:rFonts w:eastAsia="SimSun"/>
                      <w:sz w:val="16"/>
                      <w:lang w:val="en-US"/>
                    </w:rPr>
                  </w:rPrChange>
                </w:rPr>
                <w:t>(</w:t>
              </w:r>
              <w:r w:rsidRPr="00BF72E5">
                <w:rPr>
                  <w:rFonts w:eastAsia="SimSun"/>
                  <w:i/>
                  <w:sz w:val="16"/>
                  <w:highlight w:val="cyan"/>
                  <w:lang w:val="en-US"/>
                  <w:rPrChange w:id="465" w:author="IRIDIUM" w:date="2024-07-11T14:43:00Z">
                    <w:rPr>
                      <w:rFonts w:eastAsia="SimSun"/>
                      <w:i/>
                      <w:sz w:val="16"/>
                      <w:lang w:val="en-US"/>
                    </w:rPr>
                  </w:rPrChange>
                </w:rPr>
                <w:t>cont.</w:t>
              </w:r>
              <w:r w:rsidRPr="00BF72E5">
                <w:rPr>
                  <w:rFonts w:eastAsia="SimSun"/>
                  <w:sz w:val="16"/>
                  <w:highlight w:val="cyan"/>
                  <w:lang w:val="en-US"/>
                  <w:rPrChange w:id="466" w:author="IRIDIUM" w:date="2024-07-11T14:43:00Z">
                    <w:rPr>
                      <w:rFonts w:eastAsia="SimSun"/>
                      <w:sz w:val="16"/>
                      <w:lang w:val="en-US"/>
                    </w:rPr>
                  </w:rPrChange>
                </w:rPr>
                <w:t>)</w:t>
              </w:r>
            </w:ins>
          </w:p>
        </w:tc>
      </w:tr>
      <w:tr w:rsidR="00355596" w:rsidRPr="00BF72E5" w14:paraId="71ED99F8" w14:textId="77777777" w:rsidTr="00902944">
        <w:trPr>
          <w:cantSplit/>
          <w:jc w:val="center"/>
          <w:ins w:id="467" w:author="IRIDIUM" w:date="2024-07-11T14:31:00Z"/>
        </w:trPr>
        <w:tc>
          <w:tcPr>
            <w:tcW w:w="2461" w:type="dxa"/>
            <w:tcBorders>
              <w:top w:val="single" w:sz="4" w:space="0" w:color="auto"/>
              <w:left w:val="single" w:sz="4" w:space="0" w:color="auto"/>
              <w:bottom w:val="single" w:sz="4" w:space="0" w:color="auto"/>
              <w:right w:val="single" w:sz="4" w:space="0" w:color="auto"/>
            </w:tcBorders>
          </w:tcPr>
          <w:p w14:paraId="4E825072"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468" w:author="IRIDIUM" w:date="2024-07-11T14:31:00Z"/>
                <w:rFonts w:eastAsia="SimSun"/>
                <w:sz w:val="16"/>
                <w:highlight w:val="cyan"/>
                <w:lang w:val="en-US"/>
                <w:rPrChange w:id="469" w:author="IRIDIUM" w:date="2024-07-11T14:43:00Z">
                  <w:rPr>
                    <w:ins w:id="470" w:author="IRIDIUM" w:date="2024-07-11T14:31:00Z"/>
                    <w:rFonts w:eastAsia="SimSun"/>
                    <w:sz w:val="16"/>
                    <w:lang w:val="en-US"/>
                  </w:rPr>
                </w:rPrChange>
              </w:rPr>
            </w:pPr>
            <w:ins w:id="471" w:author="IRIDIUM" w:date="2024-07-11T14:31:00Z">
              <w:r w:rsidRPr="00BF72E5">
                <w:rPr>
                  <w:rFonts w:eastAsia="SimSun"/>
                  <w:sz w:val="16"/>
                  <w:highlight w:val="cyan"/>
                  <w:lang w:val="en-US"/>
                  <w:rPrChange w:id="472" w:author="IRIDIUM" w:date="2024-07-11T14:43:00Z">
                    <w:rPr>
                      <w:rFonts w:eastAsia="SimSun"/>
                      <w:sz w:val="16"/>
                      <w:lang w:val="en-US"/>
                    </w:rPr>
                  </w:rPrChange>
                </w:rPr>
                <w:t>Frame length (</w:t>
              </w:r>
              <w:proofErr w:type="spellStart"/>
              <w:r w:rsidRPr="00BF72E5">
                <w:rPr>
                  <w:rFonts w:eastAsia="SimSun"/>
                  <w:sz w:val="16"/>
                  <w:highlight w:val="cyan"/>
                  <w:lang w:val="en-US"/>
                  <w:rPrChange w:id="473" w:author="IRIDIUM" w:date="2024-07-11T14:43:00Z">
                    <w:rPr>
                      <w:rFonts w:eastAsia="SimSun"/>
                      <w:sz w:val="16"/>
                      <w:lang w:val="en-US"/>
                    </w:rPr>
                  </w:rPrChange>
                </w:rPr>
                <w:t>ms</w:t>
              </w:r>
              <w:proofErr w:type="spellEnd"/>
              <w:r w:rsidRPr="00BF72E5">
                <w:rPr>
                  <w:rFonts w:eastAsia="SimSun"/>
                  <w:sz w:val="16"/>
                  <w:highlight w:val="cyan"/>
                  <w:lang w:val="en-US"/>
                  <w:rPrChange w:id="474" w:author="IRIDIUM" w:date="2024-07-11T14:43:00Z">
                    <w:rPr>
                      <w:rFonts w:eastAsia="SimSun"/>
                      <w:sz w:val="16"/>
                      <w:lang w:val="en-US"/>
                    </w:rPr>
                  </w:rPrChange>
                </w:rPr>
                <w:t>)</w:t>
              </w:r>
            </w:ins>
          </w:p>
        </w:tc>
        <w:tc>
          <w:tcPr>
            <w:tcW w:w="1150" w:type="dxa"/>
            <w:gridSpan w:val="2"/>
            <w:tcBorders>
              <w:top w:val="single" w:sz="4" w:space="0" w:color="auto"/>
              <w:left w:val="single" w:sz="4" w:space="0" w:color="auto"/>
              <w:bottom w:val="single" w:sz="4" w:space="0" w:color="auto"/>
              <w:right w:val="single" w:sz="4" w:space="0" w:color="auto"/>
            </w:tcBorders>
          </w:tcPr>
          <w:p w14:paraId="78550D56"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475" w:author="IRIDIUM" w:date="2024-07-11T14:31:00Z"/>
                <w:rFonts w:eastAsia="SimSun"/>
                <w:sz w:val="16"/>
                <w:highlight w:val="cyan"/>
                <w:rPrChange w:id="476" w:author="IRIDIUM" w:date="2024-07-11T14:43:00Z">
                  <w:rPr>
                    <w:ins w:id="477" w:author="IRIDIUM" w:date="2024-07-11T14:31:00Z"/>
                    <w:rFonts w:eastAsia="SimSun"/>
                    <w:sz w:val="16"/>
                  </w:rPr>
                </w:rPrChange>
              </w:rPr>
            </w:pPr>
            <w:ins w:id="478" w:author="IRIDIUM" w:date="2024-07-11T14:31:00Z">
              <w:r w:rsidRPr="00BF72E5">
                <w:rPr>
                  <w:rFonts w:eastAsia="SimSun"/>
                  <w:sz w:val="16"/>
                  <w:highlight w:val="cyan"/>
                  <w:rPrChange w:id="479" w:author="IRIDIUM" w:date="2024-07-11T14:43:00Z">
                    <w:rPr>
                      <w:rFonts w:eastAsia="SimSun"/>
                      <w:sz w:val="16"/>
                    </w:rPr>
                  </w:rPrChange>
                </w:rPr>
                <w:t>90</w:t>
              </w:r>
            </w:ins>
          </w:p>
        </w:tc>
      </w:tr>
      <w:tr w:rsidR="00355596" w:rsidRPr="00BF72E5" w14:paraId="0F2CE302" w14:textId="77777777" w:rsidTr="00902944">
        <w:trPr>
          <w:cantSplit/>
          <w:jc w:val="center"/>
          <w:ins w:id="480" w:author="IRIDIUM" w:date="2024-07-11T14:31:00Z"/>
        </w:trPr>
        <w:tc>
          <w:tcPr>
            <w:tcW w:w="2461" w:type="dxa"/>
            <w:tcBorders>
              <w:top w:val="single" w:sz="4" w:space="0" w:color="auto"/>
              <w:left w:val="single" w:sz="4" w:space="0" w:color="auto"/>
              <w:bottom w:val="single" w:sz="4" w:space="0" w:color="auto"/>
              <w:right w:val="single" w:sz="4" w:space="0" w:color="auto"/>
            </w:tcBorders>
          </w:tcPr>
          <w:p w14:paraId="4338B75B"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481" w:author="IRIDIUM" w:date="2024-07-11T14:31:00Z"/>
                <w:rFonts w:eastAsia="SimSun"/>
                <w:sz w:val="16"/>
                <w:highlight w:val="cyan"/>
                <w:lang w:val="en-US"/>
                <w:rPrChange w:id="482" w:author="IRIDIUM" w:date="2024-07-11T14:43:00Z">
                  <w:rPr>
                    <w:ins w:id="483" w:author="IRIDIUM" w:date="2024-07-11T14:31:00Z"/>
                    <w:rFonts w:eastAsia="SimSun"/>
                    <w:sz w:val="16"/>
                    <w:lang w:val="en-US"/>
                  </w:rPr>
                </w:rPrChange>
              </w:rPr>
            </w:pPr>
            <w:ins w:id="484" w:author="IRIDIUM" w:date="2024-07-11T14:31:00Z">
              <w:r w:rsidRPr="00BF72E5">
                <w:rPr>
                  <w:rFonts w:eastAsia="SimSun"/>
                  <w:sz w:val="16"/>
                  <w:highlight w:val="cyan"/>
                  <w:lang w:val="en-US"/>
                  <w:rPrChange w:id="485" w:author="IRIDIUM" w:date="2024-07-11T14:43:00Z">
                    <w:rPr>
                      <w:rFonts w:eastAsia="SimSun"/>
                      <w:sz w:val="16"/>
                      <w:lang w:val="en-US"/>
                    </w:rPr>
                  </w:rPrChange>
                </w:rPr>
                <w:t>Burst rate (kbit/s)</w:t>
              </w:r>
            </w:ins>
          </w:p>
        </w:tc>
        <w:tc>
          <w:tcPr>
            <w:tcW w:w="1150" w:type="dxa"/>
            <w:gridSpan w:val="2"/>
            <w:tcBorders>
              <w:top w:val="single" w:sz="4" w:space="0" w:color="auto"/>
              <w:left w:val="single" w:sz="4" w:space="0" w:color="auto"/>
              <w:bottom w:val="single" w:sz="4" w:space="0" w:color="auto"/>
              <w:right w:val="single" w:sz="4" w:space="0" w:color="auto"/>
            </w:tcBorders>
          </w:tcPr>
          <w:p w14:paraId="71DEE610"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486" w:author="IRIDIUM" w:date="2024-07-11T14:31:00Z"/>
                <w:rFonts w:eastAsia="SimSun"/>
                <w:sz w:val="16"/>
                <w:highlight w:val="cyan"/>
                <w:rPrChange w:id="487" w:author="IRIDIUM" w:date="2024-07-11T14:43:00Z">
                  <w:rPr>
                    <w:ins w:id="488" w:author="IRIDIUM" w:date="2024-07-11T14:31:00Z"/>
                    <w:rFonts w:eastAsia="SimSun"/>
                    <w:sz w:val="16"/>
                  </w:rPr>
                </w:rPrChange>
              </w:rPr>
            </w:pPr>
            <w:ins w:id="489" w:author="IRIDIUM" w:date="2024-07-11T14:31:00Z">
              <w:r w:rsidRPr="00BF72E5">
                <w:rPr>
                  <w:rFonts w:eastAsia="SimSun"/>
                  <w:sz w:val="16"/>
                  <w:highlight w:val="cyan"/>
                  <w:rPrChange w:id="490" w:author="IRIDIUM" w:date="2024-07-11T14:43:00Z">
                    <w:rPr>
                      <w:rFonts w:eastAsia="SimSun"/>
                      <w:sz w:val="16"/>
                    </w:rPr>
                  </w:rPrChange>
                </w:rPr>
                <w:t>50</w:t>
              </w:r>
            </w:ins>
          </w:p>
        </w:tc>
      </w:tr>
      <w:tr w:rsidR="00355596" w:rsidRPr="00BF72E5" w14:paraId="235201A7" w14:textId="77777777" w:rsidTr="00902944">
        <w:trPr>
          <w:cantSplit/>
          <w:jc w:val="center"/>
          <w:ins w:id="491" w:author="IRIDIUM" w:date="2024-07-11T14:31:00Z"/>
        </w:trPr>
        <w:tc>
          <w:tcPr>
            <w:tcW w:w="2461" w:type="dxa"/>
            <w:tcBorders>
              <w:top w:val="single" w:sz="4" w:space="0" w:color="auto"/>
              <w:left w:val="single" w:sz="4" w:space="0" w:color="auto"/>
              <w:bottom w:val="single" w:sz="4" w:space="0" w:color="auto"/>
              <w:right w:val="single" w:sz="4" w:space="0" w:color="auto"/>
            </w:tcBorders>
          </w:tcPr>
          <w:p w14:paraId="480D8C7B"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492" w:author="IRIDIUM" w:date="2024-07-11T14:31:00Z"/>
                <w:rFonts w:eastAsia="SimSun"/>
                <w:sz w:val="16"/>
                <w:highlight w:val="cyan"/>
                <w:lang w:val="en-US"/>
                <w:rPrChange w:id="493" w:author="IRIDIUM" w:date="2024-07-11T14:43:00Z">
                  <w:rPr>
                    <w:ins w:id="494" w:author="IRIDIUM" w:date="2024-07-11T14:31:00Z"/>
                    <w:rFonts w:eastAsia="SimSun"/>
                    <w:sz w:val="16"/>
                    <w:lang w:val="en-US"/>
                  </w:rPr>
                </w:rPrChange>
              </w:rPr>
            </w:pPr>
            <w:ins w:id="495" w:author="IRIDIUM" w:date="2024-07-11T14:31:00Z">
              <w:r w:rsidRPr="00BF72E5">
                <w:rPr>
                  <w:rFonts w:eastAsia="SimSun"/>
                  <w:sz w:val="16"/>
                  <w:highlight w:val="cyan"/>
                  <w:lang w:val="en-US"/>
                  <w:rPrChange w:id="496" w:author="IRIDIUM" w:date="2024-07-11T14:43:00Z">
                    <w:rPr>
                      <w:rFonts w:eastAsia="SimSun"/>
                      <w:sz w:val="16"/>
                      <w:lang w:val="en-US"/>
                    </w:rPr>
                  </w:rPrChange>
                </w:rPr>
                <w:t>Chip rate (Mchip/s)</w:t>
              </w:r>
            </w:ins>
          </w:p>
        </w:tc>
        <w:tc>
          <w:tcPr>
            <w:tcW w:w="1150" w:type="dxa"/>
            <w:gridSpan w:val="2"/>
            <w:tcBorders>
              <w:top w:val="single" w:sz="4" w:space="0" w:color="auto"/>
              <w:left w:val="single" w:sz="4" w:space="0" w:color="auto"/>
              <w:bottom w:val="single" w:sz="4" w:space="0" w:color="auto"/>
              <w:right w:val="single" w:sz="4" w:space="0" w:color="auto"/>
            </w:tcBorders>
            <w:vAlign w:val="center"/>
          </w:tcPr>
          <w:p w14:paraId="4AD332D5"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497" w:author="IRIDIUM" w:date="2024-07-11T14:31:00Z"/>
                <w:rFonts w:eastAsia="SimSun"/>
                <w:sz w:val="16"/>
                <w:highlight w:val="cyan"/>
                <w:lang w:val="en-US"/>
                <w:rPrChange w:id="498" w:author="IRIDIUM" w:date="2024-07-11T14:43:00Z">
                  <w:rPr>
                    <w:ins w:id="499" w:author="IRIDIUM" w:date="2024-07-11T14:31:00Z"/>
                    <w:rFonts w:eastAsia="SimSun"/>
                    <w:sz w:val="16"/>
                    <w:lang w:val="en-US"/>
                  </w:rPr>
                </w:rPrChange>
              </w:rPr>
            </w:pPr>
            <w:ins w:id="500" w:author="IRIDIUM" w:date="2024-07-11T14:31:00Z">
              <w:r w:rsidRPr="00BF72E5">
                <w:rPr>
                  <w:rFonts w:eastAsia="SimSun"/>
                  <w:sz w:val="16"/>
                  <w:highlight w:val="cyan"/>
                  <w:lang w:val="en-US"/>
                  <w:rPrChange w:id="501" w:author="IRIDIUM" w:date="2024-07-11T14:43:00Z">
                    <w:rPr>
                      <w:rFonts w:eastAsia="SimSun"/>
                      <w:sz w:val="16"/>
                      <w:lang w:val="en-US"/>
                    </w:rPr>
                  </w:rPrChange>
                </w:rPr>
                <w:t>Not applicable</w:t>
              </w:r>
            </w:ins>
          </w:p>
        </w:tc>
      </w:tr>
      <w:tr w:rsidR="00355596" w:rsidRPr="00BF72E5" w14:paraId="0027B994" w14:textId="77777777" w:rsidTr="00902944">
        <w:trPr>
          <w:cantSplit/>
          <w:jc w:val="center"/>
          <w:ins w:id="502" w:author="IRIDIUM" w:date="2024-07-11T14:31:00Z"/>
        </w:trPr>
        <w:tc>
          <w:tcPr>
            <w:tcW w:w="2461" w:type="dxa"/>
            <w:tcBorders>
              <w:top w:val="single" w:sz="4" w:space="0" w:color="auto"/>
              <w:left w:val="single" w:sz="4" w:space="0" w:color="auto"/>
              <w:bottom w:val="single" w:sz="4" w:space="0" w:color="auto"/>
              <w:right w:val="single" w:sz="4" w:space="0" w:color="auto"/>
            </w:tcBorders>
          </w:tcPr>
          <w:p w14:paraId="1C162934"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503" w:author="IRIDIUM" w:date="2024-07-11T14:31:00Z"/>
                <w:rFonts w:eastAsia="SimSun"/>
                <w:sz w:val="16"/>
                <w:highlight w:val="cyan"/>
                <w:lang w:val="en-US"/>
                <w:rPrChange w:id="504" w:author="IRIDIUM" w:date="2024-07-11T14:43:00Z">
                  <w:rPr>
                    <w:ins w:id="505" w:author="IRIDIUM" w:date="2024-07-11T14:31:00Z"/>
                    <w:rFonts w:eastAsia="SimSun"/>
                    <w:sz w:val="16"/>
                    <w:lang w:val="en-US"/>
                  </w:rPr>
                </w:rPrChange>
              </w:rPr>
            </w:pPr>
            <w:ins w:id="506" w:author="IRIDIUM" w:date="2024-07-11T14:31:00Z">
              <w:r w:rsidRPr="00BF72E5">
                <w:rPr>
                  <w:rFonts w:eastAsia="SimSun"/>
                  <w:sz w:val="16"/>
                  <w:highlight w:val="cyan"/>
                  <w:lang w:val="en-US"/>
                  <w:rPrChange w:id="507" w:author="IRIDIUM" w:date="2024-07-11T14:43:00Z">
                    <w:rPr>
                      <w:rFonts w:eastAsia="SimSun"/>
                      <w:sz w:val="16"/>
                      <w:lang w:val="en-US"/>
                    </w:rPr>
                  </w:rPrChange>
                </w:rPr>
                <w:t>RF carrier spacing (MHz)</w:t>
              </w:r>
            </w:ins>
          </w:p>
        </w:tc>
        <w:tc>
          <w:tcPr>
            <w:tcW w:w="1150" w:type="dxa"/>
            <w:gridSpan w:val="2"/>
            <w:tcBorders>
              <w:top w:val="single" w:sz="4" w:space="0" w:color="auto"/>
              <w:left w:val="single" w:sz="4" w:space="0" w:color="auto"/>
              <w:bottom w:val="single" w:sz="4" w:space="0" w:color="auto"/>
              <w:right w:val="single" w:sz="4" w:space="0" w:color="auto"/>
            </w:tcBorders>
          </w:tcPr>
          <w:p w14:paraId="193778F3"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508" w:author="IRIDIUM" w:date="2024-07-11T14:31:00Z"/>
                <w:rFonts w:eastAsia="SimSun"/>
                <w:sz w:val="16"/>
                <w:highlight w:val="cyan"/>
                <w:rPrChange w:id="509" w:author="IRIDIUM" w:date="2024-07-11T14:43:00Z">
                  <w:rPr>
                    <w:ins w:id="510" w:author="IRIDIUM" w:date="2024-07-11T14:31:00Z"/>
                    <w:rFonts w:eastAsia="SimSun"/>
                    <w:sz w:val="16"/>
                  </w:rPr>
                </w:rPrChange>
              </w:rPr>
            </w:pPr>
            <w:ins w:id="511" w:author="IRIDIUM" w:date="2024-07-11T14:31:00Z">
              <w:r w:rsidRPr="00BF72E5">
                <w:rPr>
                  <w:rFonts w:eastAsia="SimSun"/>
                  <w:sz w:val="16"/>
                  <w:highlight w:val="cyan"/>
                  <w:rPrChange w:id="512" w:author="IRIDIUM" w:date="2024-07-11T14:43:00Z">
                    <w:rPr>
                      <w:rFonts w:eastAsia="SimSun"/>
                      <w:sz w:val="16"/>
                    </w:rPr>
                  </w:rPrChange>
                </w:rPr>
                <w:t>0.04167</w:t>
              </w:r>
            </w:ins>
          </w:p>
        </w:tc>
      </w:tr>
      <w:tr w:rsidR="00355596" w:rsidRPr="00BF72E5" w14:paraId="5F399914" w14:textId="77777777" w:rsidTr="00902944">
        <w:trPr>
          <w:cantSplit/>
          <w:jc w:val="center"/>
          <w:ins w:id="513" w:author="IRIDIUM" w:date="2024-07-11T14:31:00Z"/>
        </w:trPr>
        <w:tc>
          <w:tcPr>
            <w:tcW w:w="2461" w:type="dxa"/>
            <w:tcBorders>
              <w:top w:val="single" w:sz="4" w:space="0" w:color="auto"/>
              <w:left w:val="single" w:sz="4" w:space="0" w:color="auto"/>
              <w:bottom w:val="single" w:sz="4" w:space="0" w:color="auto"/>
              <w:right w:val="single" w:sz="4" w:space="0" w:color="auto"/>
            </w:tcBorders>
          </w:tcPr>
          <w:p w14:paraId="0F071831"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514" w:author="IRIDIUM" w:date="2024-07-11T14:31:00Z"/>
                <w:rFonts w:eastAsia="SimSun"/>
                <w:sz w:val="16"/>
                <w:highlight w:val="cyan"/>
                <w:lang w:val="en-US"/>
                <w:rPrChange w:id="515" w:author="IRIDIUM" w:date="2024-07-11T14:43:00Z">
                  <w:rPr>
                    <w:ins w:id="516" w:author="IRIDIUM" w:date="2024-07-11T14:31:00Z"/>
                    <w:rFonts w:eastAsia="SimSun"/>
                    <w:sz w:val="16"/>
                    <w:lang w:val="en-US"/>
                  </w:rPr>
                </w:rPrChange>
              </w:rPr>
            </w:pPr>
            <w:ins w:id="517" w:author="IRIDIUM" w:date="2024-07-11T14:31:00Z">
              <w:r w:rsidRPr="00BF72E5">
                <w:rPr>
                  <w:rFonts w:eastAsia="SimSun"/>
                  <w:sz w:val="16"/>
                  <w:highlight w:val="cyan"/>
                  <w:lang w:val="en-US"/>
                  <w:rPrChange w:id="518" w:author="IRIDIUM" w:date="2024-07-11T14:43:00Z">
                    <w:rPr>
                      <w:rFonts w:eastAsia="SimSun"/>
                      <w:sz w:val="16"/>
                      <w:lang w:val="en-US"/>
                    </w:rPr>
                  </w:rPrChange>
                </w:rPr>
                <w:t>RF channel bandwidth (MHz)</w:t>
              </w:r>
            </w:ins>
          </w:p>
        </w:tc>
        <w:tc>
          <w:tcPr>
            <w:tcW w:w="1150" w:type="dxa"/>
            <w:gridSpan w:val="2"/>
            <w:tcBorders>
              <w:top w:val="single" w:sz="4" w:space="0" w:color="auto"/>
              <w:left w:val="single" w:sz="4" w:space="0" w:color="auto"/>
              <w:bottom w:val="single" w:sz="4" w:space="0" w:color="auto"/>
              <w:right w:val="single" w:sz="4" w:space="0" w:color="auto"/>
            </w:tcBorders>
            <w:vAlign w:val="center"/>
          </w:tcPr>
          <w:p w14:paraId="1E37D6D6"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519" w:author="IRIDIUM" w:date="2024-07-11T14:31:00Z"/>
                <w:rFonts w:eastAsia="SimSun"/>
                <w:sz w:val="16"/>
                <w:highlight w:val="cyan"/>
                <w:lang w:val="en-US"/>
                <w:rPrChange w:id="520" w:author="IRIDIUM" w:date="2024-07-11T14:43:00Z">
                  <w:rPr>
                    <w:ins w:id="521" w:author="IRIDIUM" w:date="2024-07-11T14:31:00Z"/>
                    <w:rFonts w:eastAsia="SimSun"/>
                    <w:sz w:val="16"/>
                    <w:lang w:val="en-US"/>
                  </w:rPr>
                </w:rPrChange>
              </w:rPr>
            </w:pPr>
            <w:ins w:id="522" w:author="IRIDIUM" w:date="2024-07-11T14:31:00Z">
              <w:r w:rsidRPr="00BF72E5">
                <w:rPr>
                  <w:rFonts w:eastAsia="SimSun"/>
                  <w:sz w:val="16"/>
                  <w:highlight w:val="cyan"/>
                  <w:lang w:val="en-US"/>
                  <w:rPrChange w:id="523" w:author="IRIDIUM" w:date="2024-07-11T14:43:00Z">
                    <w:rPr>
                      <w:rFonts w:eastAsia="SimSun"/>
                      <w:sz w:val="16"/>
                      <w:lang w:val="en-US"/>
                    </w:rPr>
                  </w:rPrChange>
                </w:rPr>
                <w:t>Not applicable</w:t>
              </w:r>
            </w:ins>
          </w:p>
        </w:tc>
      </w:tr>
      <w:tr w:rsidR="00355596" w:rsidRPr="00BF72E5" w14:paraId="25C28D53" w14:textId="77777777" w:rsidTr="00902944">
        <w:trPr>
          <w:cantSplit/>
          <w:jc w:val="center"/>
          <w:ins w:id="524" w:author="IRIDIUM" w:date="2024-07-11T14:31:00Z"/>
        </w:trPr>
        <w:tc>
          <w:tcPr>
            <w:tcW w:w="2461" w:type="dxa"/>
            <w:tcBorders>
              <w:top w:val="single" w:sz="4" w:space="0" w:color="auto"/>
              <w:left w:val="single" w:sz="4" w:space="0" w:color="auto"/>
              <w:bottom w:val="single" w:sz="4" w:space="0" w:color="auto"/>
              <w:right w:val="single" w:sz="4" w:space="0" w:color="auto"/>
            </w:tcBorders>
          </w:tcPr>
          <w:p w14:paraId="3FB26F4E"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525" w:author="IRIDIUM" w:date="2024-07-11T14:31:00Z"/>
                <w:rFonts w:eastAsia="SimSun"/>
                <w:sz w:val="16"/>
                <w:highlight w:val="cyan"/>
                <w:lang w:val="en-US"/>
                <w:rPrChange w:id="526" w:author="IRIDIUM" w:date="2024-07-11T14:43:00Z">
                  <w:rPr>
                    <w:ins w:id="527" w:author="IRIDIUM" w:date="2024-07-11T14:31:00Z"/>
                    <w:rFonts w:eastAsia="SimSun"/>
                    <w:sz w:val="16"/>
                    <w:lang w:val="en-US"/>
                  </w:rPr>
                </w:rPrChange>
              </w:rPr>
            </w:pPr>
            <w:ins w:id="528" w:author="IRIDIUM" w:date="2024-07-11T14:31:00Z">
              <w:r w:rsidRPr="00BF72E5">
                <w:rPr>
                  <w:rFonts w:eastAsia="SimSun"/>
                  <w:sz w:val="16"/>
                  <w:highlight w:val="cyan"/>
                  <w:lang w:val="en-US"/>
                  <w:rPrChange w:id="529" w:author="IRIDIUM" w:date="2024-07-11T14:43:00Z">
                    <w:rPr>
                      <w:rFonts w:eastAsia="SimSun"/>
                      <w:sz w:val="16"/>
                      <w:lang w:val="en-US"/>
                    </w:rPr>
                  </w:rPrChange>
                </w:rPr>
                <w:t>Modulation bandwidth (MHz)</w:t>
              </w:r>
            </w:ins>
          </w:p>
        </w:tc>
        <w:tc>
          <w:tcPr>
            <w:tcW w:w="1150" w:type="dxa"/>
            <w:gridSpan w:val="2"/>
            <w:tcBorders>
              <w:top w:val="single" w:sz="4" w:space="0" w:color="auto"/>
              <w:left w:val="single" w:sz="4" w:space="0" w:color="auto"/>
              <w:bottom w:val="single" w:sz="4" w:space="0" w:color="auto"/>
              <w:right w:val="single" w:sz="4" w:space="0" w:color="auto"/>
            </w:tcBorders>
          </w:tcPr>
          <w:p w14:paraId="3B64D169"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530" w:author="IRIDIUM" w:date="2024-07-11T14:31:00Z"/>
                <w:rFonts w:eastAsia="SimSun"/>
                <w:sz w:val="16"/>
                <w:highlight w:val="cyan"/>
                <w:rPrChange w:id="531" w:author="IRIDIUM" w:date="2024-07-11T14:43:00Z">
                  <w:rPr>
                    <w:ins w:id="532" w:author="IRIDIUM" w:date="2024-07-11T14:31:00Z"/>
                    <w:rFonts w:eastAsia="SimSun"/>
                    <w:sz w:val="16"/>
                  </w:rPr>
                </w:rPrChange>
              </w:rPr>
            </w:pPr>
            <w:ins w:id="533" w:author="IRIDIUM" w:date="2024-07-11T14:31:00Z">
              <w:r w:rsidRPr="00BF72E5">
                <w:rPr>
                  <w:rFonts w:eastAsia="SimSun"/>
                  <w:sz w:val="16"/>
                  <w:highlight w:val="cyan"/>
                  <w:rPrChange w:id="534" w:author="IRIDIUM" w:date="2024-07-11T14:43:00Z">
                    <w:rPr>
                      <w:rFonts w:eastAsia="SimSun"/>
                      <w:sz w:val="16"/>
                    </w:rPr>
                  </w:rPrChange>
                </w:rPr>
                <w:t>0.0315</w:t>
              </w:r>
            </w:ins>
          </w:p>
        </w:tc>
      </w:tr>
      <w:tr w:rsidR="00355596" w:rsidRPr="00BF72E5" w14:paraId="1625E682" w14:textId="77777777" w:rsidTr="00902944">
        <w:trPr>
          <w:cantSplit/>
          <w:jc w:val="center"/>
          <w:ins w:id="535" w:author="IRIDIUM" w:date="2024-07-11T14:31:00Z"/>
        </w:trPr>
        <w:tc>
          <w:tcPr>
            <w:tcW w:w="2461" w:type="dxa"/>
            <w:tcBorders>
              <w:top w:val="single" w:sz="4" w:space="0" w:color="auto"/>
              <w:left w:val="single" w:sz="4" w:space="0" w:color="auto"/>
              <w:bottom w:val="single" w:sz="4" w:space="0" w:color="auto"/>
              <w:right w:val="single" w:sz="4" w:space="0" w:color="auto"/>
            </w:tcBorders>
          </w:tcPr>
          <w:p w14:paraId="33B47D5F"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536" w:author="IRIDIUM" w:date="2024-07-11T14:31:00Z"/>
                <w:rFonts w:eastAsia="SimSun"/>
                <w:sz w:val="16"/>
                <w:highlight w:val="cyan"/>
                <w:lang w:val="en-US"/>
                <w:rPrChange w:id="537" w:author="IRIDIUM" w:date="2024-07-11T14:44:00Z">
                  <w:rPr>
                    <w:ins w:id="538" w:author="IRIDIUM" w:date="2024-07-11T14:31:00Z"/>
                    <w:rFonts w:eastAsia="SimSun"/>
                    <w:sz w:val="16"/>
                    <w:lang w:val="en-US"/>
                  </w:rPr>
                </w:rPrChange>
              </w:rPr>
            </w:pPr>
            <w:ins w:id="539" w:author="IRIDIUM" w:date="2024-07-11T14:31:00Z">
              <w:r w:rsidRPr="00BF72E5">
                <w:rPr>
                  <w:rFonts w:eastAsia="SimSun"/>
                  <w:i/>
                  <w:sz w:val="16"/>
                  <w:highlight w:val="cyan"/>
                  <w:lang w:val="en-US"/>
                  <w:rPrChange w:id="540" w:author="IRIDIUM" w:date="2024-07-11T14:44:00Z">
                    <w:rPr>
                      <w:rFonts w:eastAsia="SimSun"/>
                      <w:i/>
                      <w:sz w:val="16"/>
                      <w:lang w:val="en-US"/>
                    </w:rPr>
                  </w:rPrChange>
                </w:rPr>
                <w:t>Required E</w:t>
              </w:r>
              <w:r w:rsidRPr="00BF72E5">
                <w:rPr>
                  <w:rFonts w:eastAsia="SimSun"/>
                  <w:i/>
                  <w:sz w:val="16"/>
                  <w:highlight w:val="cyan"/>
                  <w:vertAlign w:val="subscript"/>
                  <w:lang w:val="en-US"/>
                  <w:rPrChange w:id="541" w:author="IRIDIUM" w:date="2024-07-11T14:44:00Z">
                    <w:rPr>
                      <w:rFonts w:eastAsia="SimSun"/>
                      <w:i/>
                      <w:sz w:val="16"/>
                      <w:vertAlign w:val="subscript"/>
                      <w:lang w:val="en-US"/>
                    </w:rPr>
                  </w:rPrChange>
                </w:rPr>
                <w:t>b</w:t>
              </w:r>
              <w:r w:rsidRPr="00BF72E5">
                <w:rPr>
                  <w:rFonts w:ascii="Tms Rmn" w:eastAsia="SimSun" w:hAnsi="Tms Rmn"/>
                  <w:i/>
                  <w:sz w:val="12"/>
                  <w:highlight w:val="cyan"/>
                  <w:vertAlign w:val="subscript"/>
                  <w:lang w:val="en-US"/>
                  <w:rPrChange w:id="542" w:author="IRIDIUM" w:date="2024-07-11T14:44:00Z">
                    <w:rPr>
                      <w:rFonts w:ascii="Tms Rmn" w:eastAsia="SimSun" w:hAnsi="Tms Rmn"/>
                      <w:i/>
                      <w:sz w:val="12"/>
                      <w:vertAlign w:val="subscript"/>
                      <w:lang w:val="en-US"/>
                    </w:rPr>
                  </w:rPrChange>
                </w:rPr>
                <w:t> </w:t>
              </w:r>
              <w:r w:rsidRPr="00BF72E5">
                <w:rPr>
                  <w:rFonts w:eastAsia="SimSun"/>
                  <w:iCs/>
                  <w:sz w:val="16"/>
                  <w:highlight w:val="cyan"/>
                  <w:lang w:val="en-US"/>
                  <w:rPrChange w:id="543" w:author="IRIDIUM" w:date="2024-07-11T14:44:00Z">
                    <w:rPr>
                      <w:rFonts w:eastAsia="SimSun"/>
                      <w:iCs/>
                      <w:sz w:val="16"/>
                      <w:lang w:val="en-US"/>
                    </w:rPr>
                  </w:rPrChange>
                </w:rPr>
                <w:t>/</w:t>
              </w:r>
              <w:r w:rsidRPr="00BF72E5">
                <w:rPr>
                  <w:rFonts w:eastAsia="SimSun"/>
                  <w:i/>
                  <w:sz w:val="16"/>
                  <w:highlight w:val="cyan"/>
                  <w:lang w:val="en-US"/>
                  <w:rPrChange w:id="544" w:author="IRIDIUM" w:date="2024-07-11T14:44:00Z">
                    <w:rPr>
                      <w:rFonts w:eastAsia="SimSun"/>
                      <w:i/>
                      <w:sz w:val="16"/>
                      <w:lang w:val="en-US"/>
                    </w:rPr>
                  </w:rPrChange>
                </w:rPr>
                <w:t>N</w:t>
              </w:r>
              <w:r w:rsidRPr="00BF72E5">
                <w:rPr>
                  <w:rFonts w:eastAsia="SimSun"/>
                  <w:iCs/>
                  <w:sz w:val="16"/>
                  <w:highlight w:val="cyan"/>
                  <w:vertAlign w:val="subscript"/>
                  <w:lang w:val="en-US"/>
                  <w:rPrChange w:id="545" w:author="IRIDIUM" w:date="2024-07-11T14:44:00Z">
                    <w:rPr>
                      <w:rFonts w:eastAsia="SimSun"/>
                      <w:iCs/>
                      <w:sz w:val="16"/>
                      <w:vertAlign w:val="subscript"/>
                      <w:lang w:val="en-US"/>
                    </w:rPr>
                  </w:rPrChange>
                </w:rPr>
                <w:t>0</w:t>
              </w:r>
              <w:r w:rsidRPr="00BF72E5">
                <w:rPr>
                  <w:rFonts w:eastAsia="SimSun"/>
                  <w:sz w:val="16"/>
                  <w:highlight w:val="cyan"/>
                  <w:lang w:val="en-US"/>
                  <w:rPrChange w:id="546" w:author="IRIDIUM" w:date="2024-07-11T14:44:00Z">
                    <w:rPr>
                      <w:rFonts w:eastAsia="SimSun"/>
                      <w:sz w:val="16"/>
                      <w:lang w:val="en-US"/>
                    </w:rPr>
                  </w:rPrChange>
                </w:rPr>
                <w:t>(dB)</w:t>
              </w:r>
            </w:ins>
          </w:p>
        </w:tc>
        <w:tc>
          <w:tcPr>
            <w:tcW w:w="1150" w:type="dxa"/>
            <w:gridSpan w:val="2"/>
            <w:tcBorders>
              <w:top w:val="single" w:sz="4" w:space="0" w:color="auto"/>
              <w:left w:val="single" w:sz="4" w:space="0" w:color="auto"/>
              <w:bottom w:val="single" w:sz="4" w:space="0" w:color="auto"/>
              <w:right w:val="single" w:sz="4" w:space="0" w:color="auto"/>
            </w:tcBorders>
          </w:tcPr>
          <w:p w14:paraId="2E3A85A5"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547" w:author="IRIDIUM" w:date="2024-07-11T14:31:00Z"/>
                <w:rFonts w:eastAsia="SimSun"/>
                <w:sz w:val="16"/>
                <w:highlight w:val="cyan"/>
                <w:lang w:val="en-US"/>
                <w:rPrChange w:id="548" w:author="IRIDIUM" w:date="2024-07-11T14:44:00Z">
                  <w:rPr>
                    <w:ins w:id="549" w:author="IRIDIUM" w:date="2024-07-11T14:31:00Z"/>
                    <w:rFonts w:eastAsia="SimSun"/>
                    <w:sz w:val="16"/>
                    <w:lang w:val="en-US"/>
                  </w:rPr>
                </w:rPrChange>
              </w:rPr>
            </w:pPr>
            <w:ins w:id="550" w:author="IRIDIUM" w:date="2024-07-11T14:31:00Z">
              <w:r w:rsidRPr="00BF72E5">
                <w:rPr>
                  <w:rFonts w:eastAsia="SimSun"/>
                  <w:sz w:val="16"/>
                  <w:highlight w:val="cyan"/>
                  <w:lang w:val="en-US"/>
                  <w:rPrChange w:id="551" w:author="IRIDIUM" w:date="2024-07-11T14:44:00Z">
                    <w:rPr>
                      <w:rFonts w:eastAsia="SimSun"/>
                      <w:sz w:val="16"/>
                      <w:lang w:val="en-US"/>
                    </w:rPr>
                  </w:rPrChange>
                </w:rPr>
                <w:t>6.1</w:t>
              </w:r>
            </w:ins>
          </w:p>
        </w:tc>
      </w:tr>
      <w:tr w:rsidR="00355596" w:rsidRPr="00BF72E5" w14:paraId="1C5A282C" w14:textId="77777777" w:rsidTr="00902944">
        <w:trPr>
          <w:cantSplit/>
          <w:jc w:val="center"/>
          <w:ins w:id="552" w:author="IRIDIUM" w:date="2024-07-11T14:31:00Z"/>
        </w:trPr>
        <w:tc>
          <w:tcPr>
            <w:tcW w:w="2461" w:type="dxa"/>
            <w:tcBorders>
              <w:top w:val="single" w:sz="4" w:space="0" w:color="auto"/>
              <w:left w:val="single" w:sz="4" w:space="0" w:color="auto"/>
              <w:bottom w:val="single" w:sz="4" w:space="0" w:color="auto"/>
              <w:right w:val="single" w:sz="4" w:space="0" w:color="auto"/>
            </w:tcBorders>
          </w:tcPr>
          <w:p w14:paraId="4708BB5A"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553" w:author="IRIDIUM" w:date="2024-07-11T14:31:00Z"/>
                <w:rFonts w:eastAsia="SimSun"/>
                <w:sz w:val="16"/>
                <w:highlight w:val="cyan"/>
                <w:lang w:val="en-US"/>
                <w:rPrChange w:id="554" w:author="IRIDIUM" w:date="2024-07-11T14:44:00Z">
                  <w:rPr>
                    <w:ins w:id="555" w:author="IRIDIUM" w:date="2024-07-11T14:31:00Z"/>
                    <w:rFonts w:eastAsia="SimSun"/>
                    <w:sz w:val="16"/>
                    <w:lang w:val="en-US"/>
                  </w:rPr>
                </w:rPrChange>
              </w:rPr>
            </w:pPr>
            <w:ins w:id="556" w:author="IRIDIUM" w:date="2024-07-11T14:31:00Z">
              <w:r w:rsidRPr="00BF72E5">
                <w:rPr>
                  <w:rFonts w:eastAsia="SimSun"/>
                  <w:i/>
                  <w:sz w:val="16"/>
                  <w:highlight w:val="cyan"/>
                  <w:lang w:val="en-US"/>
                  <w:rPrChange w:id="557" w:author="IRIDIUM" w:date="2024-07-11T14:44:00Z">
                    <w:rPr>
                      <w:rFonts w:eastAsia="SimSun"/>
                      <w:i/>
                      <w:sz w:val="16"/>
                      <w:lang w:val="en-US"/>
                    </w:rPr>
                  </w:rPrChange>
                </w:rPr>
                <w:t xml:space="preserve">Maximum MES antenna </w:t>
              </w:r>
              <w:proofErr w:type="gramStart"/>
              <w:r w:rsidRPr="00BF72E5">
                <w:rPr>
                  <w:rFonts w:eastAsia="SimSun"/>
                  <w:i/>
                  <w:sz w:val="16"/>
                  <w:highlight w:val="cyan"/>
                  <w:lang w:val="en-US"/>
                  <w:rPrChange w:id="558" w:author="IRIDIUM" w:date="2024-07-11T14:44:00Z">
                    <w:rPr>
                      <w:rFonts w:eastAsia="SimSun"/>
                      <w:i/>
                      <w:sz w:val="16"/>
                      <w:lang w:val="en-US"/>
                    </w:rPr>
                  </w:rPrChange>
                </w:rPr>
                <w:t>gain</w:t>
              </w:r>
              <w:proofErr w:type="gramEnd"/>
              <w:r w:rsidRPr="00BF72E5">
                <w:rPr>
                  <w:rFonts w:eastAsia="SimSun"/>
                  <w:i/>
                  <w:sz w:val="16"/>
                  <w:highlight w:val="cyan"/>
                  <w:lang w:val="en-US"/>
                  <w:rPrChange w:id="559" w:author="IRIDIUM" w:date="2024-07-11T14:44:00Z">
                    <w:rPr>
                      <w:rFonts w:eastAsia="SimSun"/>
                      <w:i/>
                      <w:sz w:val="16"/>
                      <w:lang w:val="en-US"/>
                    </w:rPr>
                  </w:rPrChange>
                </w:rPr>
                <w:t xml:space="preserve"> towards the horizon </w:t>
              </w:r>
              <w:r w:rsidRPr="00BF72E5">
                <w:rPr>
                  <w:rFonts w:eastAsia="SimSun"/>
                  <w:iCs/>
                  <w:sz w:val="16"/>
                  <w:highlight w:val="cyan"/>
                  <w:lang w:val="en-US"/>
                  <w:rPrChange w:id="560" w:author="IRIDIUM" w:date="2024-07-11T14:44:00Z">
                    <w:rPr>
                      <w:rFonts w:eastAsia="SimSun"/>
                      <w:iCs/>
                      <w:sz w:val="16"/>
                      <w:lang w:val="en-US"/>
                    </w:rPr>
                  </w:rPrChange>
                </w:rPr>
                <w:t>(</w:t>
              </w:r>
              <w:proofErr w:type="spellStart"/>
              <w:r w:rsidRPr="00BF72E5">
                <w:rPr>
                  <w:rFonts w:eastAsia="SimSun"/>
                  <w:iCs/>
                  <w:sz w:val="16"/>
                  <w:highlight w:val="cyan"/>
                  <w:lang w:val="en-US"/>
                  <w:rPrChange w:id="561" w:author="IRIDIUM" w:date="2024-07-11T14:44:00Z">
                    <w:rPr>
                      <w:rFonts w:eastAsia="SimSun"/>
                      <w:iCs/>
                      <w:sz w:val="16"/>
                      <w:lang w:val="en-US"/>
                    </w:rPr>
                  </w:rPrChange>
                </w:rPr>
                <w:t>dBi</w:t>
              </w:r>
              <w:proofErr w:type="spellEnd"/>
              <w:r w:rsidRPr="00BF72E5">
                <w:rPr>
                  <w:rFonts w:eastAsia="SimSun"/>
                  <w:iCs/>
                  <w:sz w:val="16"/>
                  <w:highlight w:val="cyan"/>
                  <w:lang w:val="en-US"/>
                  <w:rPrChange w:id="562" w:author="IRIDIUM" w:date="2024-07-11T14:44:00Z">
                    <w:rPr>
                      <w:rFonts w:eastAsia="SimSun"/>
                      <w:iCs/>
                      <w:sz w:val="16"/>
                      <w:lang w:val="en-US"/>
                    </w:rPr>
                  </w:rPrChange>
                </w:rPr>
                <w:t>)</w:t>
              </w:r>
            </w:ins>
          </w:p>
        </w:tc>
        <w:tc>
          <w:tcPr>
            <w:tcW w:w="1150" w:type="dxa"/>
            <w:gridSpan w:val="2"/>
            <w:tcBorders>
              <w:top w:val="single" w:sz="4" w:space="0" w:color="auto"/>
              <w:left w:val="single" w:sz="4" w:space="0" w:color="auto"/>
              <w:bottom w:val="single" w:sz="4" w:space="0" w:color="auto"/>
              <w:right w:val="single" w:sz="4" w:space="0" w:color="auto"/>
            </w:tcBorders>
          </w:tcPr>
          <w:p w14:paraId="35085964"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563" w:author="IRIDIUM" w:date="2024-07-11T14:31:00Z"/>
                <w:rFonts w:eastAsia="SimSun"/>
                <w:sz w:val="16"/>
                <w:highlight w:val="cyan"/>
                <w:rPrChange w:id="564" w:author="IRIDIUM" w:date="2024-07-11T14:44:00Z">
                  <w:rPr>
                    <w:ins w:id="565" w:author="IRIDIUM" w:date="2024-07-11T14:31:00Z"/>
                    <w:rFonts w:eastAsia="SimSun"/>
                    <w:sz w:val="16"/>
                  </w:rPr>
                </w:rPrChange>
              </w:rPr>
            </w:pPr>
            <w:ins w:id="566" w:author="IRIDIUM" w:date="2024-07-11T14:31:00Z">
              <w:r w:rsidRPr="00BF72E5">
                <w:rPr>
                  <w:rFonts w:eastAsia="SimSun"/>
                  <w:sz w:val="16"/>
                  <w:highlight w:val="cyan"/>
                  <w:rPrChange w:id="567" w:author="IRIDIUM" w:date="2024-07-11T14:44:00Z">
                    <w:rPr>
                      <w:rFonts w:eastAsia="SimSun"/>
                      <w:sz w:val="16"/>
                    </w:rPr>
                  </w:rPrChange>
                </w:rPr>
                <w:t>0</w:t>
              </w:r>
            </w:ins>
          </w:p>
        </w:tc>
      </w:tr>
      <w:tr w:rsidR="00355596" w:rsidRPr="00BF72E5" w14:paraId="6A2E2354" w14:textId="77777777" w:rsidTr="00902944">
        <w:trPr>
          <w:cantSplit/>
          <w:jc w:val="center"/>
          <w:ins w:id="568" w:author="IRIDIUM" w:date="2024-07-11T14:31:00Z"/>
        </w:trPr>
        <w:tc>
          <w:tcPr>
            <w:tcW w:w="2461" w:type="dxa"/>
            <w:tcBorders>
              <w:top w:val="single" w:sz="4" w:space="0" w:color="auto"/>
              <w:left w:val="single" w:sz="4" w:space="0" w:color="auto"/>
              <w:bottom w:val="single" w:sz="4" w:space="0" w:color="auto"/>
              <w:right w:val="single" w:sz="4" w:space="0" w:color="auto"/>
            </w:tcBorders>
          </w:tcPr>
          <w:p w14:paraId="49C3E777"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569" w:author="IRIDIUM" w:date="2024-07-11T14:31:00Z"/>
                <w:rFonts w:eastAsia="SimSun"/>
                <w:sz w:val="16"/>
                <w:highlight w:val="cyan"/>
                <w:lang w:val="en-US"/>
                <w:rPrChange w:id="570" w:author="IRIDIUM" w:date="2024-07-11T14:44:00Z">
                  <w:rPr>
                    <w:ins w:id="571" w:author="IRIDIUM" w:date="2024-07-11T14:31:00Z"/>
                    <w:rFonts w:eastAsia="SimSun"/>
                    <w:sz w:val="16"/>
                    <w:lang w:val="en-US"/>
                  </w:rPr>
                </w:rPrChange>
              </w:rPr>
            </w:pPr>
            <w:ins w:id="572" w:author="IRIDIUM" w:date="2024-07-11T14:31:00Z">
              <w:r w:rsidRPr="00BF72E5">
                <w:rPr>
                  <w:rFonts w:eastAsia="SimSun"/>
                  <w:i/>
                  <w:sz w:val="16"/>
                  <w:highlight w:val="cyan"/>
                  <w:lang w:val="en-US"/>
                  <w:rPrChange w:id="573" w:author="IRIDIUM" w:date="2024-07-11T14:44:00Z">
                    <w:rPr>
                      <w:rFonts w:eastAsia="SimSun"/>
                      <w:i/>
                      <w:sz w:val="16"/>
                      <w:lang w:val="en-US"/>
                    </w:rPr>
                  </w:rPrChange>
                </w:rPr>
                <w:t>Maximum permissible levels of interference power</w:t>
              </w:r>
            </w:ins>
          </w:p>
        </w:tc>
        <w:tc>
          <w:tcPr>
            <w:tcW w:w="1150" w:type="dxa"/>
            <w:gridSpan w:val="2"/>
            <w:tcBorders>
              <w:top w:val="single" w:sz="4" w:space="0" w:color="auto"/>
              <w:left w:val="single" w:sz="4" w:space="0" w:color="auto"/>
              <w:bottom w:val="single" w:sz="4" w:space="0" w:color="auto"/>
              <w:right w:val="single" w:sz="4" w:space="0" w:color="auto"/>
            </w:tcBorders>
          </w:tcPr>
          <w:p w14:paraId="7B93A501" w14:textId="77777777" w:rsidR="00355596" w:rsidRPr="00BF72E5" w:rsidRDefault="00355596" w:rsidP="00902944">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574" w:author="IRIDIUM" w:date="2024-07-11T14:31:00Z"/>
                <w:rFonts w:eastAsia="SimSun"/>
                <w:sz w:val="16"/>
                <w:highlight w:val="cyan"/>
                <w:rPrChange w:id="575" w:author="IRIDIUM" w:date="2024-07-11T14:44:00Z">
                  <w:rPr>
                    <w:ins w:id="576" w:author="IRIDIUM" w:date="2024-07-11T14:31:00Z"/>
                    <w:rFonts w:eastAsia="SimSun"/>
                    <w:sz w:val="16"/>
                  </w:rPr>
                </w:rPrChange>
              </w:rPr>
            </w:pPr>
            <w:ins w:id="577" w:author="IRIDIUM" w:date="2024-07-11T14:31:00Z">
              <w:r w:rsidRPr="00BF72E5">
                <w:rPr>
                  <w:rFonts w:eastAsia="SimSun"/>
                  <w:sz w:val="16"/>
                  <w:highlight w:val="cyan"/>
                  <w:rPrChange w:id="578" w:author="IRIDIUM" w:date="2024-07-11T14:44:00Z">
                    <w:rPr>
                      <w:rFonts w:eastAsia="SimSun"/>
                      <w:sz w:val="16"/>
                    </w:rPr>
                  </w:rPrChange>
                </w:rPr>
                <w:t>*</w:t>
              </w:r>
            </w:ins>
          </w:p>
        </w:tc>
      </w:tr>
      <w:tr w:rsidR="00355596" w:rsidRPr="00BF72E5" w14:paraId="46C90B8E" w14:textId="77777777" w:rsidTr="00902944">
        <w:trPr>
          <w:gridAfter w:val="1"/>
          <w:wAfter w:w="75" w:type="dxa"/>
          <w:cantSplit/>
          <w:jc w:val="center"/>
          <w:ins w:id="579" w:author="IRIDIUM" w:date="2024-07-11T14:31:00Z"/>
        </w:trPr>
        <w:tc>
          <w:tcPr>
            <w:tcW w:w="3536" w:type="dxa"/>
            <w:gridSpan w:val="2"/>
            <w:tcBorders>
              <w:top w:val="single" w:sz="4" w:space="0" w:color="auto"/>
              <w:left w:val="nil"/>
              <w:bottom w:val="nil"/>
              <w:right w:val="nil"/>
            </w:tcBorders>
          </w:tcPr>
          <w:p w14:paraId="070E330C" w14:textId="77777777" w:rsidR="00355596" w:rsidRPr="00BF72E5" w:rsidRDefault="00355596" w:rsidP="00902944">
            <w:pPr>
              <w:tabs>
                <w:tab w:val="left" w:pos="308"/>
              </w:tabs>
              <w:spacing w:before="40"/>
              <w:ind w:left="-118"/>
              <w:rPr>
                <w:ins w:id="580" w:author="IRIDIUM" w:date="2024-07-11T14:31:00Z"/>
                <w:rFonts w:eastAsia="SimSun"/>
                <w:sz w:val="16"/>
                <w:highlight w:val="cyan"/>
                <w:lang w:val="en-US"/>
                <w:rPrChange w:id="581" w:author="IRIDIUM" w:date="2024-07-11T14:44:00Z">
                  <w:rPr>
                    <w:ins w:id="582" w:author="IRIDIUM" w:date="2024-07-11T14:31:00Z"/>
                    <w:rFonts w:eastAsia="SimSun"/>
                    <w:sz w:val="16"/>
                    <w:lang w:val="en-US"/>
                  </w:rPr>
                </w:rPrChange>
              </w:rPr>
            </w:pPr>
          </w:p>
        </w:tc>
      </w:tr>
    </w:tbl>
    <w:p w14:paraId="0143BFA8" w14:textId="51443E0D" w:rsidR="00355596" w:rsidRPr="00355596" w:rsidDel="00355596" w:rsidRDefault="00355596">
      <w:pPr>
        <w:rPr>
          <w:del w:id="583" w:author="IRIDIUM" w:date="2024-07-11T14:29:00Z"/>
          <w:b/>
          <w:rPrChange w:id="584" w:author="IRIDIUM" w:date="2024-07-11T14:28:00Z">
            <w:rPr>
              <w:del w:id="585" w:author="IRIDIUM" w:date="2024-07-11T14:29:00Z"/>
              <w:b w:val="0"/>
              <w:color w:val="000000"/>
            </w:rPr>
          </w:rPrChange>
        </w:rPr>
        <w:pPrChange w:id="586" w:author="IRIDIUM" w:date="2024-07-11T14:28:00Z">
          <w:pPr>
            <w:pStyle w:val="Heading3"/>
          </w:pPr>
        </w:pPrChange>
      </w:pPr>
    </w:p>
    <w:p w14:paraId="69699152" w14:textId="5C491F5A" w:rsidR="00355596" w:rsidRPr="00355596" w:rsidDel="00AB2053" w:rsidRDefault="00355596" w:rsidP="00AB62A9">
      <w:pPr>
        <w:shd w:val="clear" w:color="auto" w:fill="FFFFFF"/>
        <w:rPr>
          <w:del w:id="587" w:author="IRIDIUM" w:date="2024-07-11T14:42:00Z"/>
          <w:color w:val="000000"/>
          <w:rPrChange w:id="588" w:author="IRIDIUM" w:date="2024-07-11T14:26:00Z">
            <w:rPr>
              <w:del w:id="589" w:author="IRIDIUM" w:date="2024-07-11T14:42:00Z"/>
              <w:i/>
              <w:iCs/>
              <w:color w:val="000000"/>
            </w:rPr>
          </w:rPrChange>
        </w:rPr>
      </w:pPr>
    </w:p>
    <w:p w14:paraId="1E8DFC8A" w14:textId="316485F2" w:rsidR="00AB62A9" w:rsidRPr="00A07B30" w:rsidRDefault="00AB62A9" w:rsidP="00AB62A9">
      <w:pPr>
        <w:pStyle w:val="Heading1"/>
        <w:rPr>
          <w:rFonts w:eastAsia="SimSun"/>
        </w:rPr>
      </w:pPr>
      <w:del w:id="590" w:author="Wayne Whyte" w:date="2024-07-09T12:48:00Z">
        <w:r w:rsidRPr="00A07B30" w:rsidDel="00D250F4">
          <w:rPr>
            <w:rFonts w:eastAsia="SimSun"/>
          </w:rPr>
          <w:delText>5</w:delText>
        </w:r>
      </w:del>
      <w:ins w:id="591" w:author="Wayne Whyte" w:date="2024-07-09T12:48:00Z">
        <w:r w:rsidR="00D250F4">
          <w:rPr>
            <w:rFonts w:eastAsia="SimSun"/>
          </w:rPr>
          <w:t>4</w:t>
        </w:r>
      </w:ins>
      <w:r w:rsidRPr="00A07B30">
        <w:rPr>
          <w:rFonts w:eastAsia="SimSun"/>
          <w:lang w:eastAsia="zh-CN"/>
        </w:rPr>
        <w:tab/>
      </w:r>
      <w:r w:rsidRPr="00A07B30">
        <w:rPr>
          <w:rFonts w:eastAsia="SimSun"/>
        </w:rPr>
        <w:t>Incumbent Services Parameters for Study</w:t>
      </w:r>
    </w:p>
    <w:p w14:paraId="481DFE51" w14:textId="604A1F3A" w:rsidR="00AB62A9" w:rsidRPr="00BE204E" w:rsidRDefault="00AB62A9" w:rsidP="00AB62A9">
      <w:pPr>
        <w:rPr>
          <w:rFonts w:eastAsia="SimSun"/>
          <w:i/>
          <w:iCs/>
        </w:rPr>
      </w:pPr>
      <w:r w:rsidRPr="00A07B30">
        <w:rPr>
          <w:rFonts w:eastAsia="SimSun"/>
          <w:i/>
          <w:iCs/>
        </w:rPr>
        <w:t>[</w:t>
      </w:r>
      <w:del w:id="592" w:author="IRIDIUM" w:date="2024-07-10T13:53:00Z">
        <w:r w:rsidRPr="00A07B30" w:rsidDel="00BE204E">
          <w:rPr>
            <w:rFonts w:eastAsia="SimSun"/>
            <w:i/>
            <w:iCs/>
          </w:rPr>
          <w:delText>TBD after receipt of liaison statements]</w:delText>
        </w:r>
      </w:del>
      <w:ins w:id="593" w:author="IRIDIUM" w:date="2024-07-10T13:53:00Z">
        <w:r w:rsidR="00BE204E" w:rsidRPr="00BE204E">
          <w:t xml:space="preserve"> </w:t>
        </w:r>
        <w:r w:rsidR="00BE204E" w:rsidRPr="00BE204E">
          <w:rPr>
            <w:i/>
            <w:iCs/>
            <w:rPrChange w:id="594" w:author="IRIDIUM" w:date="2024-07-10T13:54:00Z">
              <w:rPr/>
            </w:rPrChange>
          </w:rPr>
          <w:t>Details will be populated after receipt of liaison statements from ITU-R WPs responsible for these services.]</w:t>
        </w:r>
      </w:ins>
    </w:p>
    <w:p w14:paraId="41B24E81" w14:textId="71CE84A7" w:rsidR="00AB62A9" w:rsidRDefault="00AB62A9" w:rsidP="008B2D1E">
      <w:pPr>
        <w:pStyle w:val="Heading2"/>
        <w:rPr>
          <w:ins w:id="595" w:author="IRIDIUM" w:date="2024-07-10T14:44:00Z"/>
        </w:rPr>
      </w:pPr>
      <w:del w:id="596" w:author="Wayne Whyte" w:date="2024-07-09T12:48:00Z">
        <w:r w:rsidRPr="00A07B30" w:rsidDel="00D250F4">
          <w:delText>5</w:delText>
        </w:r>
      </w:del>
      <w:ins w:id="597" w:author="Wayne Whyte" w:date="2024-07-09T12:48:00Z">
        <w:r w:rsidR="00D250F4">
          <w:t>4</w:t>
        </w:r>
      </w:ins>
      <w:r w:rsidRPr="00A07B30">
        <w:t>.1</w:t>
      </w:r>
      <w:r w:rsidRPr="00A07B30">
        <w:tab/>
      </w:r>
      <w:del w:id="598" w:author="IRIDIUM" w:date="2024-07-10T14:43:00Z">
        <w:r w:rsidR="008B2D1E" w:rsidRPr="00821E73" w:rsidDel="00821E73">
          <w:delText xml:space="preserve">Current </w:delText>
        </w:r>
        <w:r w:rsidRPr="00821E73" w:rsidDel="00821E73">
          <w:delText xml:space="preserve">and planned stations of the </w:delText>
        </w:r>
      </w:del>
      <w:r w:rsidRPr="00821E73">
        <w:t>M</w:t>
      </w:r>
      <w:ins w:id="599" w:author="IRIDIUM" w:date="2024-07-10T14:43:00Z">
        <w:r w:rsidR="00821E73" w:rsidRPr="00821E73">
          <w:t>obile-Satellite Service</w:t>
        </w:r>
      </w:ins>
      <w:del w:id="600" w:author="IRIDIUM" w:date="2024-07-10T14:43:00Z">
        <w:r w:rsidRPr="00821E73" w:rsidDel="00821E73">
          <w:delText>SS</w:delText>
        </w:r>
      </w:del>
    </w:p>
    <w:p w14:paraId="2A6C355F" w14:textId="68AE6DEA" w:rsidR="00821E73" w:rsidRDefault="00821E73" w:rsidP="00821E73">
      <w:pPr>
        <w:rPr>
          <w:ins w:id="601" w:author="IRIDIUM" w:date="2024-07-10T14:52:00Z"/>
        </w:rPr>
      </w:pPr>
      <w:ins w:id="602" w:author="IRIDIUM" w:date="2024-07-10T14:44:00Z">
        <w:r>
          <w:rPr>
            <w:b/>
          </w:rPr>
          <w:t>4</w:t>
        </w:r>
      </w:ins>
      <w:ins w:id="603" w:author="IRIDIUM" w:date="2024-07-10T14:45:00Z">
        <w:r w:rsidRPr="00821E73">
          <w:t>.</w:t>
        </w:r>
        <w:r w:rsidRPr="00061B7C">
          <w:rPr>
            <w:b/>
            <w:bCs/>
            <w:rPrChange w:id="604" w:author="IRIDIUM" w:date="2024-07-10T14:51:00Z">
              <w:rPr/>
            </w:rPrChange>
          </w:rPr>
          <w:t>1.1</w:t>
        </w:r>
      </w:ins>
      <w:ins w:id="605" w:author="IRIDIUM" w:date="2024-07-10T14:49:00Z">
        <w:r w:rsidR="00061B7C">
          <w:tab/>
        </w:r>
        <w:r w:rsidR="00061B7C">
          <w:rPr>
            <w:b/>
            <w:bCs/>
          </w:rPr>
          <w:t>For the Band 1616</w:t>
        </w:r>
      </w:ins>
      <w:ins w:id="606" w:author="IRIDIUM" w:date="2024-07-10T14:51:00Z">
        <w:r w:rsidR="00061B7C">
          <w:rPr>
            <w:b/>
            <w:bCs/>
          </w:rPr>
          <w:t>-</w:t>
        </w:r>
      </w:ins>
      <w:ins w:id="607" w:author="IRIDIUM" w:date="2024-07-10T14:49:00Z">
        <w:r w:rsidR="00061B7C">
          <w:rPr>
            <w:b/>
            <w:bCs/>
          </w:rPr>
          <w:t>1626.5 MHz</w:t>
        </w:r>
      </w:ins>
    </w:p>
    <w:p w14:paraId="688987C9" w14:textId="77777777" w:rsidR="00061B7C" w:rsidRPr="00061B7C" w:rsidRDefault="00061B7C" w:rsidP="00821E73">
      <w:pPr>
        <w:rPr>
          <w:ins w:id="608" w:author="IRIDIUM" w:date="2024-07-10T14:51:00Z"/>
          <w:rPrChange w:id="609" w:author="IRIDIUM" w:date="2024-07-10T14:52:00Z">
            <w:rPr>
              <w:ins w:id="610" w:author="IRIDIUM" w:date="2024-07-10T14:51:00Z"/>
              <w:b/>
              <w:bCs/>
            </w:rPr>
          </w:rPrChange>
        </w:rPr>
      </w:pPr>
    </w:p>
    <w:p w14:paraId="2ECC386C" w14:textId="1DEFAAD8" w:rsidR="00061B7C" w:rsidRDefault="00061B7C" w:rsidP="00821E73">
      <w:pPr>
        <w:rPr>
          <w:ins w:id="611" w:author="IRIDIUM" w:date="2024-07-10T14:52:00Z"/>
        </w:rPr>
      </w:pPr>
      <w:ins w:id="612" w:author="IRIDIUM" w:date="2024-07-10T14:51:00Z">
        <w:r>
          <w:rPr>
            <w:b/>
            <w:bCs/>
          </w:rPr>
          <w:t>4.1.2</w:t>
        </w:r>
        <w:r>
          <w:rPr>
            <w:b/>
            <w:bCs/>
          </w:rPr>
          <w:tab/>
          <w:t>For the Band 1610-1626.5 MHz</w:t>
        </w:r>
      </w:ins>
    </w:p>
    <w:p w14:paraId="0497F9F0" w14:textId="77777777" w:rsidR="00061B7C" w:rsidRPr="00061B7C" w:rsidRDefault="00061B7C" w:rsidP="00821E73">
      <w:pPr>
        <w:rPr>
          <w:ins w:id="613" w:author="IRIDIUM" w:date="2024-07-10T14:51:00Z"/>
          <w:rPrChange w:id="614" w:author="IRIDIUM" w:date="2024-07-10T14:52:00Z">
            <w:rPr>
              <w:ins w:id="615" w:author="IRIDIUM" w:date="2024-07-10T14:51:00Z"/>
              <w:b/>
              <w:bCs/>
            </w:rPr>
          </w:rPrChange>
        </w:rPr>
      </w:pPr>
    </w:p>
    <w:p w14:paraId="58BCF0DB" w14:textId="0FC778CE" w:rsidR="00061B7C" w:rsidRPr="00355596" w:rsidRDefault="00061B7C">
      <w:pPr>
        <w:rPr>
          <w:bCs/>
        </w:rPr>
        <w:pPrChange w:id="616" w:author="IRIDIUM" w:date="2024-07-10T14:44:00Z">
          <w:pPr>
            <w:pStyle w:val="Heading2"/>
          </w:pPr>
        </w:pPrChange>
      </w:pPr>
      <w:ins w:id="617" w:author="IRIDIUM" w:date="2024-07-10T14:51:00Z">
        <w:r>
          <w:rPr>
            <w:b/>
            <w:bCs/>
          </w:rPr>
          <w:t>4.1.3</w:t>
        </w:r>
        <w:r>
          <w:rPr>
            <w:b/>
            <w:bCs/>
          </w:rPr>
          <w:tab/>
          <w:t>F</w:t>
        </w:r>
      </w:ins>
      <w:ins w:id="618" w:author="IRIDIUM" w:date="2024-07-10T14:52:00Z">
        <w:r>
          <w:rPr>
            <w:b/>
            <w:bCs/>
          </w:rPr>
          <w:t>or the Bands 1626.5-1645.5/1646.5-1660 MHz</w:t>
        </w:r>
      </w:ins>
    </w:p>
    <w:p w14:paraId="707A85F9" w14:textId="77777777" w:rsidR="00AB62A9" w:rsidRPr="00A07B30" w:rsidRDefault="00AB62A9" w:rsidP="008B2D1E"/>
    <w:p w14:paraId="27729CDE" w14:textId="6CBABE4E" w:rsidR="00AB62A9" w:rsidRPr="00A07B30" w:rsidRDefault="00AB62A9" w:rsidP="008B2D1E">
      <w:pPr>
        <w:pStyle w:val="Heading2"/>
      </w:pPr>
      <w:del w:id="619" w:author="Wayne Whyte" w:date="2024-07-09T12:48:00Z">
        <w:r w:rsidRPr="00A07B30" w:rsidDel="00D250F4">
          <w:delText>5</w:delText>
        </w:r>
      </w:del>
      <w:ins w:id="620" w:author="Wayne Whyte" w:date="2024-07-09T12:48:00Z">
        <w:r w:rsidR="00D250F4">
          <w:t>4</w:t>
        </w:r>
      </w:ins>
      <w:r w:rsidRPr="00A07B30">
        <w:t>.2</w:t>
      </w:r>
      <w:r w:rsidRPr="00A07B30">
        <w:tab/>
      </w:r>
      <w:r w:rsidR="008B2D1E" w:rsidRPr="00A07B30">
        <w:t xml:space="preserve">Other </w:t>
      </w:r>
      <w:r w:rsidRPr="00A07B30">
        <w:t>existing primary services allocated in the same frequency bands</w:t>
      </w:r>
    </w:p>
    <w:p w14:paraId="385CDB5F" w14:textId="77777777" w:rsidR="00061B7C" w:rsidRDefault="00061B7C" w:rsidP="00061B7C">
      <w:pPr>
        <w:rPr>
          <w:ins w:id="621" w:author="IRIDIUM" w:date="2024-07-10T14:53:00Z"/>
        </w:rPr>
      </w:pPr>
      <w:ins w:id="622" w:author="IRIDIUM" w:date="2024-07-10T14:53:00Z">
        <w:r>
          <w:rPr>
            <w:b/>
          </w:rPr>
          <w:t>4</w:t>
        </w:r>
        <w:r w:rsidRPr="00821E73">
          <w:t>.</w:t>
        </w:r>
        <w:r w:rsidRPr="00845F77">
          <w:rPr>
            <w:b/>
            <w:bCs/>
          </w:rPr>
          <w:t>1.1</w:t>
        </w:r>
        <w:r>
          <w:tab/>
        </w:r>
        <w:r>
          <w:rPr>
            <w:b/>
            <w:bCs/>
          </w:rPr>
          <w:t>For the Band 1616-1626.5 MHz</w:t>
        </w:r>
      </w:ins>
    </w:p>
    <w:p w14:paraId="5D58AD85" w14:textId="77777777" w:rsidR="00061B7C" w:rsidRPr="00845F77" w:rsidRDefault="00061B7C" w:rsidP="00061B7C">
      <w:pPr>
        <w:rPr>
          <w:ins w:id="623" w:author="IRIDIUM" w:date="2024-07-10T14:53:00Z"/>
        </w:rPr>
      </w:pPr>
    </w:p>
    <w:p w14:paraId="2E059CBC" w14:textId="77777777" w:rsidR="00061B7C" w:rsidRDefault="00061B7C" w:rsidP="00061B7C">
      <w:pPr>
        <w:rPr>
          <w:ins w:id="624" w:author="IRIDIUM" w:date="2024-07-10T14:53:00Z"/>
        </w:rPr>
      </w:pPr>
      <w:ins w:id="625" w:author="IRIDIUM" w:date="2024-07-10T14:53:00Z">
        <w:r>
          <w:rPr>
            <w:b/>
            <w:bCs/>
          </w:rPr>
          <w:t>4.1.2</w:t>
        </w:r>
        <w:r>
          <w:rPr>
            <w:b/>
            <w:bCs/>
          </w:rPr>
          <w:tab/>
          <w:t>For the Band 1610-1626.5 MHz</w:t>
        </w:r>
      </w:ins>
    </w:p>
    <w:p w14:paraId="285AB4D6" w14:textId="77777777" w:rsidR="00061B7C" w:rsidRPr="00845F77" w:rsidRDefault="00061B7C" w:rsidP="00061B7C">
      <w:pPr>
        <w:rPr>
          <w:ins w:id="626" w:author="IRIDIUM" w:date="2024-07-10T14:53:00Z"/>
        </w:rPr>
      </w:pPr>
    </w:p>
    <w:p w14:paraId="3AD835BB" w14:textId="77777777" w:rsidR="00061B7C" w:rsidRPr="00845F77" w:rsidRDefault="00061B7C" w:rsidP="00061B7C">
      <w:pPr>
        <w:rPr>
          <w:ins w:id="627" w:author="IRIDIUM" w:date="2024-07-10T14:53:00Z"/>
          <w:b/>
          <w:bCs/>
        </w:rPr>
      </w:pPr>
      <w:ins w:id="628" w:author="IRIDIUM" w:date="2024-07-10T14:53:00Z">
        <w:r>
          <w:rPr>
            <w:b/>
            <w:bCs/>
          </w:rPr>
          <w:t>4.1.3</w:t>
        </w:r>
        <w:r>
          <w:rPr>
            <w:b/>
            <w:bCs/>
          </w:rPr>
          <w:tab/>
          <w:t>For the Bands 1626.5-1645.5/1646.5-1660 MHz</w:t>
        </w:r>
      </w:ins>
    </w:p>
    <w:p w14:paraId="72F8AA6A" w14:textId="77777777" w:rsidR="00AB62A9" w:rsidRPr="00A07B30" w:rsidRDefault="00AB62A9" w:rsidP="008B2D1E"/>
    <w:p w14:paraId="48AEA66F" w14:textId="2EC8141C" w:rsidR="00AB62A9" w:rsidRPr="00A07B30" w:rsidRDefault="00AB62A9" w:rsidP="008B2D1E">
      <w:pPr>
        <w:pStyle w:val="Heading2"/>
      </w:pPr>
      <w:del w:id="629" w:author="Wayne Whyte" w:date="2024-07-09T12:48:00Z">
        <w:r w:rsidRPr="00A07B30" w:rsidDel="00D250F4">
          <w:delText>5</w:delText>
        </w:r>
      </w:del>
      <w:ins w:id="630" w:author="Wayne Whyte" w:date="2024-07-09T12:48:00Z">
        <w:r w:rsidR="00D250F4">
          <w:t>4</w:t>
        </w:r>
      </w:ins>
      <w:r w:rsidRPr="00A07B30">
        <w:t>.3</w:t>
      </w:r>
      <w:r w:rsidRPr="00A07B30">
        <w:tab/>
      </w:r>
      <w:r w:rsidR="008B2D1E" w:rsidRPr="00A07B30">
        <w:t xml:space="preserve">Other </w:t>
      </w:r>
      <w:r w:rsidRPr="00A07B30">
        <w:t xml:space="preserve">existing primary services allocated in adjacent frequency bands; and </w:t>
      </w:r>
    </w:p>
    <w:p w14:paraId="6F33C8F6" w14:textId="77777777" w:rsidR="00AB62A9" w:rsidRPr="00A07B30" w:rsidRDefault="00AB62A9" w:rsidP="008B2D1E"/>
    <w:p w14:paraId="30B18100" w14:textId="3D416C68" w:rsidR="00AB62A9" w:rsidRPr="00A07B30" w:rsidRDefault="00AB62A9" w:rsidP="008B2D1E">
      <w:pPr>
        <w:pStyle w:val="Heading2"/>
      </w:pPr>
      <w:del w:id="631" w:author="Wayne Whyte" w:date="2024-07-09T12:48:00Z">
        <w:r w:rsidRPr="00A07B30" w:rsidDel="00D250F4">
          <w:delText>5</w:delText>
        </w:r>
      </w:del>
      <w:ins w:id="632" w:author="Wayne Whyte" w:date="2024-07-09T12:48:00Z">
        <w:r w:rsidR="00D250F4">
          <w:t>4</w:t>
        </w:r>
      </w:ins>
      <w:r w:rsidRPr="00A07B30">
        <w:t>.4</w:t>
      </w:r>
      <w:r w:rsidRPr="00A07B30">
        <w:tab/>
      </w:r>
      <w:r w:rsidR="008B2D1E" w:rsidRPr="00A07B30">
        <w:t xml:space="preserve">Existing </w:t>
      </w:r>
      <w:r w:rsidRPr="00A07B30">
        <w:t>passive services allocated in adjacent frequency bands</w:t>
      </w:r>
    </w:p>
    <w:p w14:paraId="24AEABC0" w14:textId="77777777" w:rsidR="00AB62A9" w:rsidRPr="00A07B30" w:rsidRDefault="00AB62A9" w:rsidP="00AB62A9">
      <w:pPr>
        <w:rPr>
          <w:rFonts w:eastAsia="SimSun"/>
          <w:i/>
          <w:iCs/>
        </w:rPr>
      </w:pPr>
    </w:p>
    <w:p w14:paraId="5BFFBAEB" w14:textId="762E4041" w:rsidR="00AB62A9" w:rsidRPr="00027B0D" w:rsidRDefault="00AB62A9" w:rsidP="00AB62A9">
      <w:pPr>
        <w:pStyle w:val="Heading1"/>
        <w:rPr>
          <w:ins w:id="633" w:author="IRIDIUM" w:date="2024-07-10T14:11:00Z"/>
        </w:rPr>
      </w:pPr>
      <w:del w:id="634" w:author="Wayne Whyte" w:date="2024-07-09T12:48:00Z">
        <w:r w:rsidRPr="00A07B30" w:rsidDel="00D250F4">
          <w:delText>6</w:delText>
        </w:r>
      </w:del>
      <w:ins w:id="635" w:author="Wayne Whyte" w:date="2024-07-09T12:48:00Z">
        <w:r w:rsidR="00D250F4">
          <w:t>5</w:t>
        </w:r>
      </w:ins>
      <w:r w:rsidRPr="00A07B30">
        <w:tab/>
      </w:r>
      <w:r w:rsidRPr="00027B0D">
        <w:t xml:space="preserve">Space-to-Space Link Compatibility with </w:t>
      </w:r>
      <w:ins w:id="636" w:author="IRIDIUM" w:date="2024-07-10T14:21:00Z">
        <w:r w:rsidR="00A20199" w:rsidRPr="00027B0D">
          <w:t>[</w:t>
        </w:r>
      </w:ins>
      <w:del w:id="637" w:author="IRIDIUM" w:date="2024-07-10T14:21:00Z">
        <w:r w:rsidRPr="00027B0D" w:rsidDel="00A20199">
          <w:delText>other services</w:delText>
        </w:r>
      </w:del>
      <w:ins w:id="638" w:author="IRIDIUM" w:date="2024-07-10T14:21:00Z">
        <w:r w:rsidR="00A20199" w:rsidRPr="00027B0D">
          <w:t>] Incumbent Services</w:t>
        </w:r>
      </w:ins>
    </w:p>
    <w:p w14:paraId="1074A0BE" w14:textId="097F3B26" w:rsidR="00E42D64" w:rsidRPr="00027B0D" w:rsidRDefault="006C2F4B" w:rsidP="006A090D">
      <w:pPr>
        <w:rPr>
          <w:ins w:id="639" w:author="David Weinreich" w:date="2024-07-11T18:31:00Z" w16du:dateUtc="2024-07-11T22:31:00Z"/>
          <w:rPrChange w:id="640" w:author="Brennan Price" w:date="2024-07-12T17:03:00Z" w16du:dateUtc="2024-07-12T21:03:00Z">
            <w:rPr>
              <w:ins w:id="641" w:author="David Weinreich" w:date="2024-07-11T18:31:00Z" w16du:dateUtc="2024-07-11T22:31:00Z"/>
              <w:highlight w:val="cyan"/>
            </w:rPr>
          </w:rPrChange>
        </w:rPr>
      </w:pPr>
      <w:ins w:id="642" w:author="David Weinreich" w:date="2024-07-11T18:37:00Z" w16du:dateUtc="2024-07-11T22:37:00Z">
        <w:r w:rsidRPr="00027B0D">
          <w:rPr>
            <w:szCs w:val="24"/>
          </w:rPr>
          <w:t xml:space="preserve">The use of space-to-space links </w:t>
        </w:r>
        <w:del w:id="643" w:author="Brennan Price" w:date="2024-07-12T12:25:00Z" w16du:dateUtc="2024-07-12T16:25:00Z">
          <w:r w:rsidRPr="00027B0D" w:rsidDel="00190F1A">
            <w:rPr>
              <w:szCs w:val="24"/>
            </w:rPr>
            <w:delText>creates</w:delText>
          </w:r>
        </w:del>
      </w:ins>
      <w:ins w:id="644" w:author="Brennan Price" w:date="2024-07-12T12:25:00Z" w16du:dateUtc="2024-07-12T16:25:00Z">
        <w:r w:rsidR="00190F1A" w:rsidRPr="00027B0D">
          <w:rPr>
            <w:szCs w:val="24"/>
            <w:rPrChange w:id="645" w:author="Brennan Price" w:date="2024-07-12T17:03:00Z" w16du:dateUtc="2024-07-12T21:03:00Z">
              <w:rPr>
                <w:szCs w:val="24"/>
                <w:highlight w:val="green"/>
              </w:rPr>
            </w:rPrChange>
          </w:rPr>
          <w:t>may create</w:t>
        </w:r>
      </w:ins>
      <w:ins w:id="646" w:author="David Weinreich" w:date="2024-07-11T18:37:00Z" w16du:dateUtc="2024-07-11T22:37:00Z">
        <w:r w:rsidRPr="00027B0D">
          <w:rPr>
            <w:szCs w:val="24"/>
          </w:rPr>
          <w:t xml:space="preserve"> potential for interference different from what could be encountered with frequency sharing among the existing allocated services. The ability for space-to-space links to function compatibly with </w:t>
        </w:r>
        <w:del w:id="647" w:author="Brennan Price" w:date="2024-07-12T12:28:00Z" w16du:dateUtc="2024-07-12T16:28:00Z">
          <w:r w:rsidRPr="00027B0D" w:rsidDel="00190F1A">
            <w:rPr>
              <w:szCs w:val="24"/>
            </w:rPr>
            <w:delText>existing allocated</w:delText>
          </w:r>
        </w:del>
      </w:ins>
      <w:ins w:id="648" w:author="Brennan Price" w:date="2024-07-12T12:28:00Z" w16du:dateUtc="2024-07-12T16:28:00Z">
        <w:r w:rsidR="00190F1A" w:rsidRPr="00027B0D">
          <w:rPr>
            <w:szCs w:val="24"/>
            <w:rPrChange w:id="649" w:author="Brennan Price" w:date="2024-07-12T17:03:00Z" w16du:dateUtc="2024-07-12T21:03:00Z">
              <w:rPr>
                <w:szCs w:val="24"/>
                <w:highlight w:val="green"/>
              </w:rPr>
            </w:rPrChange>
          </w:rPr>
          <w:t>incumbent</w:t>
        </w:r>
      </w:ins>
      <w:ins w:id="650" w:author="David Weinreich" w:date="2024-07-11T18:37:00Z" w16du:dateUtc="2024-07-11T22:37:00Z">
        <w:r w:rsidRPr="00027B0D">
          <w:rPr>
            <w:szCs w:val="24"/>
          </w:rPr>
          <w:t xml:space="preserve"> services is dependent on </w:t>
        </w:r>
        <w:del w:id="651" w:author="Brennan Price" w:date="2024-07-12T12:26:00Z" w16du:dateUtc="2024-07-12T16:26:00Z">
          <w:r w:rsidRPr="00027B0D" w:rsidDel="00190F1A">
            <w:rPr>
              <w:szCs w:val="24"/>
            </w:rPr>
            <w:delText>many</w:delText>
          </w:r>
        </w:del>
      </w:ins>
      <w:ins w:id="652" w:author="Brennan Price" w:date="2024-07-12T12:26:00Z" w16du:dateUtc="2024-07-12T16:26:00Z">
        <w:r w:rsidR="00190F1A" w:rsidRPr="00027B0D">
          <w:rPr>
            <w:szCs w:val="24"/>
            <w:rPrChange w:id="653" w:author="Brennan Price" w:date="2024-07-12T17:03:00Z" w16du:dateUtc="2024-07-12T21:03:00Z">
              <w:rPr>
                <w:szCs w:val="24"/>
                <w:highlight w:val="green"/>
              </w:rPr>
            </w:rPrChange>
          </w:rPr>
          <w:t>several</w:t>
        </w:r>
      </w:ins>
      <w:ins w:id="654" w:author="David Weinreich" w:date="2024-07-11T18:37:00Z" w16du:dateUtc="2024-07-11T22:37:00Z">
        <w:r w:rsidRPr="00027B0D">
          <w:rPr>
            <w:szCs w:val="24"/>
          </w:rPr>
          <w:t xml:space="preserve"> factors that include orbital parameters, antenna patterns and power levels and </w:t>
        </w:r>
        <w:del w:id="655" w:author="Brennan Price" w:date="2024-07-12T12:28:00Z" w16du:dateUtc="2024-07-12T16:28:00Z">
          <w:r w:rsidRPr="00027B0D" w:rsidDel="00190F1A">
            <w:rPr>
              <w:szCs w:val="24"/>
            </w:rPr>
            <w:delText>must</w:delText>
          </w:r>
        </w:del>
      </w:ins>
      <w:ins w:id="656" w:author="Brennan Price" w:date="2024-07-12T12:28:00Z" w16du:dateUtc="2024-07-12T16:28:00Z">
        <w:r w:rsidR="00190F1A" w:rsidRPr="00027B0D">
          <w:rPr>
            <w:szCs w:val="24"/>
            <w:rPrChange w:id="657" w:author="Brennan Price" w:date="2024-07-12T17:03:00Z" w16du:dateUtc="2024-07-12T21:03:00Z">
              <w:rPr>
                <w:szCs w:val="24"/>
                <w:highlight w:val="green"/>
              </w:rPr>
            </w:rPrChange>
          </w:rPr>
          <w:t>should</w:t>
        </w:r>
      </w:ins>
      <w:ins w:id="658" w:author="David Weinreich" w:date="2024-07-11T18:37:00Z" w16du:dateUtc="2024-07-11T22:37:00Z">
        <w:r w:rsidRPr="00027B0D">
          <w:rPr>
            <w:szCs w:val="24"/>
          </w:rPr>
          <w:t xml:space="preserve"> be investigated thoroughly</w:t>
        </w:r>
        <w:del w:id="659" w:author="Brennan Price" w:date="2024-07-12T12:28:00Z" w16du:dateUtc="2024-07-12T16:28:00Z">
          <w:r w:rsidRPr="00027B0D" w:rsidDel="00190F1A">
            <w:rPr>
              <w:szCs w:val="24"/>
            </w:rPr>
            <w:delText xml:space="preserve"> before any allocation to space-to-space links is made</w:delText>
          </w:r>
        </w:del>
        <w:r w:rsidRPr="00027B0D">
          <w:rPr>
            <w:szCs w:val="24"/>
          </w:rPr>
          <w:t>.</w:t>
        </w:r>
      </w:ins>
    </w:p>
    <w:p w14:paraId="147F0710" w14:textId="19CFE993" w:rsidR="006A090D" w:rsidRPr="00027B0D" w:rsidRDefault="006A090D" w:rsidP="006A090D">
      <w:pPr>
        <w:rPr>
          <w:ins w:id="660" w:author="IRIDIUM" w:date="2024-07-10T14:25:00Z"/>
        </w:rPr>
      </w:pPr>
      <w:ins w:id="661" w:author="IRIDIUM" w:date="2024-07-10T14:12:00Z">
        <w:r w:rsidRPr="00027B0D">
          <w:t xml:space="preserve">The studies conducted under </w:t>
        </w:r>
      </w:ins>
      <w:ins w:id="662" w:author="IRIDIUM" w:date="2024-07-10T14:13:00Z">
        <w:r w:rsidRPr="00027B0D">
          <w:t xml:space="preserve">this </w:t>
        </w:r>
      </w:ins>
      <w:ins w:id="663" w:author="IRIDIUM" w:date="2024-07-10T14:12:00Z">
        <w:r w:rsidRPr="00027B0D">
          <w:t>Agenda Item</w:t>
        </w:r>
      </w:ins>
      <w:ins w:id="664" w:author="Brennan Price" w:date="2024-07-12T12:30:00Z" w16du:dateUtc="2024-07-12T16:30:00Z">
        <w:r w:rsidR="00190F1A" w:rsidRPr="00027B0D">
          <w:rPr>
            <w:rPrChange w:id="665" w:author="Brennan Price" w:date="2024-07-12T17:03:00Z" w16du:dateUtc="2024-07-12T21:03:00Z">
              <w:rPr>
                <w:highlight w:val="cyan"/>
              </w:rPr>
            </w:rPrChange>
          </w:rPr>
          <w:t xml:space="preserve"> could</w:t>
        </w:r>
      </w:ins>
      <w:ins w:id="666" w:author="IRIDIUM" w:date="2024-07-10T14:13:00Z">
        <w:r w:rsidRPr="00027B0D">
          <w:t xml:space="preserve"> </w:t>
        </w:r>
      </w:ins>
      <w:ins w:id="667" w:author="IRIDIUM" w:date="2024-07-10T14:12:00Z">
        <w:r w:rsidRPr="00027B0D">
          <w:t xml:space="preserve">focus exclusively on the transmissions in the uplink (Earth-to-space) direction. This </w:t>
        </w:r>
        <w:del w:id="668" w:author="Brennan Price" w:date="2024-07-12T12:31:00Z" w16du:dateUtc="2024-07-12T16:31:00Z">
          <w:r w:rsidRPr="00027B0D" w:rsidDel="00190F1A">
            <w:delText xml:space="preserve">decision </w:delText>
          </w:r>
        </w:del>
        <w:r w:rsidRPr="00027B0D">
          <w:t xml:space="preserve">is based on the understanding that the downlink (space-to-Earth) transmissions of the service provider space stations will </w:t>
        </w:r>
        <w:del w:id="669" w:author="David Weinreich" w:date="2024-07-12T08:26:00Z" w16du:dateUtc="2024-07-12T12:26:00Z">
          <w:r w:rsidRPr="00027B0D" w:rsidDel="009143BF">
            <w:delText>remain unchanged</w:delText>
          </w:r>
        </w:del>
      </w:ins>
      <w:ins w:id="670" w:author="David Weinreich" w:date="2024-07-12T08:27:00Z" w16du:dateUtc="2024-07-12T12:27:00Z">
        <w:r w:rsidR="009143BF" w:rsidRPr="00027B0D">
          <w:rPr>
            <w:rPrChange w:id="671" w:author="Brennan Price" w:date="2024-07-12T17:03:00Z" w16du:dateUtc="2024-07-12T21:03:00Z">
              <w:rPr>
                <w:highlight w:val="green"/>
              </w:rPr>
            </w:rPrChange>
          </w:rPr>
          <w:t xml:space="preserve"> </w:t>
        </w:r>
        <w:del w:id="672" w:author="Brennan Price" w:date="2024-07-12T12:04:00Z" w16du:dateUtc="2024-07-12T16:04:00Z">
          <w:r w:rsidR="009143BF" w:rsidRPr="00027B0D" w:rsidDel="001774CC">
            <w:rPr>
              <w:rPrChange w:id="673" w:author="Brennan Price" w:date="2024-07-12T17:03:00Z" w16du:dateUtc="2024-07-12T21:03:00Z">
                <w:rPr>
                  <w:highlight w:val="green"/>
                </w:rPr>
              </w:rPrChange>
            </w:rPr>
            <w:delText xml:space="preserve">to </w:delText>
          </w:r>
        </w:del>
        <w:r w:rsidR="009143BF" w:rsidRPr="00027B0D">
          <w:rPr>
            <w:rPrChange w:id="674" w:author="Brennan Price" w:date="2024-07-12T17:03:00Z" w16du:dateUtc="2024-07-12T21:03:00Z">
              <w:rPr>
                <w:highlight w:val="green"/>
              </w:rPr>
            </w:rPrChange>
          </w:rPr>
          <w:t>opera</w:t>
        </w:r>
      </w:ins>
      <w:ins w:id="675" w:author="David Weinreich" w:date="2024-07-12T08:28:00Z" w16du:dateUtc="2024-07-12T12:28:00Z">
        <w:r w:rsidR="009143BF" w:rsidRPr="00027B0D">
          <w:rPr>
            <w:rPrChange w:id="676" w:author="Brennan Price" w:date="2024-07-12T17:03:00Z" w16du:dateUtc="2024-07-12T21:03:00Z">
              <w:rPr>
                <w:highlight w:val="green"/>
              </w:rPr>
            </w:rPrChange>
          </w:rPr>
          <w:t>te, under MSS authorizations in place, to serve</w:t>
        </w:r>
      </w:ins>
      <w:ins w:id="677" w:author="David Weinreich" w:date="2024-07-12T08:29:00Z" w16du:dateUtc="2024-07-12T12:29:00Z">
        <w:r w:rsidR="009143BF" w:rsidRPr="00027B0D">
          <w:rPr>
            <w:rPrChange w:id="678" w:author="Brennan Price" w:date="2024-07-12T17:03:00Z" w16du:dateUtc="2024-07-12T21:03:00Z">
              <w:rPr>
                <w:highlight w:val="green"/>
              </w:rPr>
            </w:rPrChange>
          </w:rPr>
          <w:t xml:space="preserve"> their Earth based terminals.</w:t>
        </w:r>
      </w:ins>
      <w:ins w:id="679" w:author="IRIDIUM" w:date="2024-07-10T14:12:00Z">
        <w:del w:id="680" w:author="David Weinreich" w:date="2024-07-12T08:26:00Z" w16du:dateUtc="2024-07-12T12:26:00Z">
          <w:r w:rsidRPr="00027B0D" w:rsidDel="009143BF">
            <w:delText>.</w:delText>
          </w:r>
        </w:del>
        <w:r w:rsidRPr="00027B0D">
          <w:t xml:space="preserve"> Therefore, the existing regulatory framework and operational practices continue to govern these downlink transmissions, ensuring no additional interference or compatibility issues</w:t>
        </w:r>
        <w:del w:id="681" w:author="David Weinreich" w:date="2024-07-12T08:29:00Z" w16du:dateUtc="2024-07-12T12:29:00Z">
          <w:r w:rsidRPr="00027B0D" w:rsidDel="009143BF">
            <w:delText>.</w:delText>
          </w:r>
        </w:del>
      </w:ins>
      <w:ins w:id="682" w:author="David Weinreich" w:date="2024-07-12T08:30:00Z" w16du:dateUtc="2024-07-12T12:30:00Z">
        <w:del w:id="683" w:author="Brennan Price" w:date="2024-07-12T12:29:00Z" w16du:dateUtc="2024-07-12T16:29:00Z">
          <w:r w:rsidR="009143BF" w:rsidRPr="00027B0D" w:rsidDel="00190F1A">
            <w:rPr>
              <w:rPrChange w:id="684" w:author="Brennan Price" w:date="2024-07-12T17:03:00Z" w16du:dateUtc="2024-07-12T21:03:00Z">
                <w:rPr>
                  <w:highlight w:val="cyan"/>
                </w:rPr>
              </w:rPrChange>
            </w:rPr>
            <w:delText xml:space="preserve"> </w:delText>
          </w:r>
        </w:del>
        <w:r w:rsidR="009143BF" w:rsidRPr="00027B0D">
          <w:rPr>
            <w:rPrChange w:id="685" w:author="Brennan Price" w:date="2024-07-12T17:03:00Z" w16du:dateUtc="2024-07-12T21:03:00Z">
              <w:rPr>
                <w:highlight w:val="cyan"/>
              </w:rPr>
            </w:rPrChange>
          </w:rPr>
          <w:t>,</w:t>
        </w:r>
      </w:ins>
      <w:ins w:id="686" w:author="David Weinreich" w:date="2024-07-12T08:31:00Z" w16du:dateUtc="2024-07-12T12:31:00Z">
        <w:r w:rsidR="009143BF" w:rsidRPr="00027B0D">
          <w:t xml:space="preserve"> and that new space-to</w:t>
        </w:r>
      </w:ins>
      <w:ins w:id="687" w:author="David Weinreich" w:date="2024-07-12T08:32:00Z" w16du:dateUtc="2024-07-12T12:32:00Z">
        <w:r w:rsidR="009143BF" w:rsidRPr="00027B0D">
          <w:t xml:space="preserve">-space receivers shall not claim protection from these </w:t>
        </w:r>
        <w:proofErr w:type="spellStart"/>
        <w:r w:rsidR="009143BF" w:rsidRPr="00027B0D">
          <w:t>transmisssions</w:t>
        </w:r>
        <w:proofErr w:type="spellEnd"/>
        <w:r w:rsidR="009143BF" w:rsidRPr="00027B0D">
          <w:t>.</w:t>
        </w:r>
      </w:ins>
      <w:ins w:id="688" w:author="David Weinreich" w:date="2024-07-12T08:31:00Z" w16du:dateUtc="2024-07-12T12:31:00Z">
        <w:r w:rsidR="009143BF" w:rsidRPr="00027B0D">
          <w:t xml:space="preserve"> </w:t>
        </w:r>
      </w:ins>
      <w:ins w:id="689" w:author="David Weinreich" w:date="2024-07-12T08:30:00Z" w16du:dateUtc="2024-07-12T12:30:00Z">
        <w:r w:rsidR="009143BF" w:rsidRPr="00027B0D">
          <w:rPr>
            <w:rPrChange w:id="690" w:author="Brennan Price" w:date="2024-07-12T17:03:00Z" w16du:dateUtc="2024-07-12T21:03:00Z">
              <w:rPr>
                <w:highlight w:val="cyan"/>
              </w:rPr>
            </w:rPrChange>
          </w:rPr>
          <w:t xml:space="preserve"> </w:t>
        </w:r>
      </w:ins>
    </w:p>
    <w:p w14:paraId="34CD8634" w14:textId="4FE4DA46" w:rsidR="00D27991" w:rsidRPr="006A090D" w:rsidRDefault="004A14B6">
      <w:pPr>
        <w:pPrChange w:id="691" w:author="IRIDIUM" w:date="2024-07-10T14:11:00Z">
          <w:pPr>
            <w:pStyle w:val="Heading1"/>
          </w:pPr>
        </w:pPrChange>
      </w:pPr>
      <w:ins w:id="692" w:author="Brennan Price" w:date="2024-07-12T12:34:00Z" w16du:dateUtc="2024-07-12T16:34:00Z">
        <w:r w:rsidRPr="00027B0D">
          <w:t>[</w:t>
        </w:r>
      </w:ins>
      <w:ins w:id="693" w:author="Brennan Price" w:date="2024-07-12T12:11:00Z" w16du:dateUtc="2024-07-12T16:11:00Z">
        <w:r w:rsidR="001774CC" w:rsidRPr="00027B0D">
          <w:t>This determination that downlink transmissions in space-to-Earth direction do not require additional study is based on several factors.  First, the service provider downlink transmissions will not be altered. Thus, the operational parameters of downlink transmissions from MSS satellites remain consistent regardless of whether the data is being relayed to another space station or directly to an Earth station on the ground. The core interaction and potential interference concerns remain confined to the established satellite-to-Earth link. Second, the current regulatory provisions effectively manage and mitigate interference for Earth-to-space and space-to-Earth transmissions.</w:t>
        </w:r>
      </w:ins>
      <w:ins w:id="694" w:author="Brennan Price" w:date="2024-07-12T12:34:00Z" w16du:dateUtc="2024-07-12T16:34:00Z">
        <w:r w:rsidRPr="00027B0D">
          <w:t>]</w:t>
        </w:r>
      </w:ins>
      <w:ins w:id="695" w:author="Brennan Price" w:date="2024-07-12T12:11:00Z" w16du:dateUtc="2024-07-12T16:11:00Z">
        <w:r w:rsidR="001774CC" w:rsidRPr="00027B0D">
          <w:t xml:space="preserve"> The addition of space-to-space links, operating under the same regulatory protections, does not introduce new interference risks that would necessitate additional studies. Therefore, </w:t>
        </w:r>
      </w:ins>
      <w:ins w:id="696" w:author="Brennan Price" w:date="2024-07-12T12:12:00Z" w16du:dateUtc="2024-07-12T16:12:00Z">
        <w:r w:rsidR="001774CC" w:rsidRPr="00027B0D">
          <w:t>p</w:t>
        </w:r>
      </w:ins>
      <w:ins w:id="697" w:author="IRIDIUM" w:date="2024-07-10T14:25:00Z">
        <w:del w:id="698" w:author="Brennan Price" w:date="2024-07-12T12:07:00Z" w16du:dateUtc="2024-07-12T16:07:00Z">
          <w:r w:rsidR="00D27991" w:rsidRPr="00027B0D" w:rsidDel="001774CC">
            <w:delText xml:space="preserve">This </w:delText>
          </w:r>
        </w:del>
      </w:ins>
      <w:ins w:id="699" w:author="IRIDIUM" w:date="2024-07-10T14:27:00Z">
        <w:del w:id="700" w:author="Brennan Price" w:date="2024-07-12T12:07:00Z" w16du:dateUtc="2024-07-12T16:07:00Z">
          <w:r w:rsidR="00D27991" w:rsidRPr="00027B0D" w:rsidDel="001774CC">
            <w:delText>determinatio</w:delText>
          </w:r>
        </w:del>
      </w:ins>
      <w:ins w:id="701" w:author="David Weinreich" w:date="2024-07-11T17:49:00Z" w16du:dateUtc="2024-07-11T21:49:00Z">
        <w:del w:id="702" w:author="Brennan Price" w:date="2024-07-12T12:07:00Z" w16du:dateUtc="2024-07-12T16:07:00Z">
          <w:r w:rsidR="00D946D3" w:rsidRPr="00027B0D" w:rsidDel="001774CC">
            <w:rPr>
              <w:rPrChange w:id="703" w:author="Brennan Price" w:date="2024-07-12T17:03:00Z" w16du:dateUtc="2024-07-12T21:03:00Z">
                <w:rPr>
                  <w:highlight w:val="cyan"/>
                </w:rPr>
              </w:rPrChange>
            </w:rPr>
            <w:delText>n</w:delText>
          </w:r>
        </w:del>
      </w:ins>
      <w:ins w:id="704" w:author="David Weinreich" w:date="2024-07-11T18:03:00Z" w16du:dateUtc="2024-07-11T22:03:00Z">
        <w:del w:id="705" w:author="Brennan Price" w:date="2024-07-12T12:07:00Z" w16du:dateUtc="2024-07-12T16:07:00Z">
          <w:r w:rsidR="00C5682A" w:rsidRPr="00027B0D" w:rsidDel="001774CC">
            <w:rPr>
              <w:rPrChange w:id="706" w:author="Brennan Price" w:date="2024-07-12T17:03:00Z" w16du:dateUtc="2024-07-12T21:03:00Z">
                <w:rPr>
                  <w:highlight w:val="cyan"/>
                </w:rPr>
              </w:rPrChange>
            </w:rPr>
            <w:delText xml:space="preserve">, </w:delText>
          </w:r>
          <w:r w:rsidR="00C5682A" w:rsidRPr="00027B0D" w:rsidDel="001774CC">
            <w:rPr>
              <w:rPrChange w:id="707" w:author="Brennan Price" w:date="2024-07-12T17:03:00Z" w16du:dateUtc="2024-07-12T21:03:00Z">
                <w:rPr>
                  <w:b w:val="0"/>
                  <w:highlight w:val="cyan"/>
                </w:rPr>
              </w:rPrChange>
            </w:rPr>
            <w:delText>p</w:delText>
          </w:r>
        </w:del>
        <w:r w:rsidR="00C5682A" w:rsidRPr="00027B0D">
          <w:rPr>
            <w:rPrChange w:id="708" w:author="Brennan Price" w:date="2024-07-12T17:03:00Z" w16du:dateUtc="2024-07-12T21:03:00Z">
              <w:rPr>
                <w:b w:val="0"/>
                <w:highlight w:val="cyan"/>
              </w:rPr>
            </w:rPrChange>
          </w:rPr>
          <w:t xml:space="preserve">rovided that </w:t>
        </w:r>
        <w:del w:id="709" w:author="Brennan Price" w:date="2024-07-12T12:06:00Z" w16du:dateUtc="2024-07-12T16:06:00Z">
          <w:r w:rsidR="00C5682A" w:rsidRPr="00027B0D" w:rsidDel="001774CC">
            <w:rPr>
              <w:rPrChange w:id="710" w:author="Brennan Price" w:date="2024-07-12T17:03:00Z" w16du:dateUtc="2024-07-12T21:03:00Z">
                <w:rPr>
                  <w:b w:val="0"/>
                  <w:highlight w:val="cyan"/>
                </w:rPr>
              </w:rPrChange>
            </w:rPr>
            <w:delText xml:space="preserve">any </w:delText>
          </w:r>
        </w:del>
      </w:ins>
      <w:ins w:id="711" w:author="David Weinreich" w:date="2024-07-11T18:04:00Z" w16du:dateUtc="2024-07-11T22:04:00Z">
        <w:del w:id="712" w:author="Brennan Price" w:date="2024-07-12T12:06:00Z" w16du:dateUtc="2024-07-12T16:06:00Z">
          <w:r w:rsidR="00C5682A" w:rsidRPr="00027B0D" w:rsidDel="001774CC">
            <w:rPr>
              <w:rPrChange w:id="713" w:author="Brennan Price" w:date="2024-07-12T17:03:00Z" w16du:dateUtc="2024-07-12T21:03:00Z">
                <w:rPr>
                  <w:b w:val="0"/>
                  <w:highlight w:val="cyan"/>
                </w:rPr>
              </w:rPrChange>
            </w:rPr>
            <w:delText xml:space="preserve">smallsat/cubesat </w:delText>
          </w:r>
        </w:del>
        <w:r w:rsidR="00C5682A" w:rsidRPr="00027B0D">
          <w:rPr>
            <w:rPrChange w:id="714" w:author="Brennan Price" w:date="2024-07-12T17:03:00Z" w16du:dateUtc="2024-07-12T21:03:00Z">
              <w:rPr>
                <w:b w:val="0"/>
                <w:highlight w:val="cyan"/>
              </w:rPr>
            </w:rPrChange>
          </w:rPr>
          <w:t xml:space="preserve">downlink </w:t>
        </w:r>
      </w:ins>
      <w:ins w:id="715" w:author="Brennan Price" w:date="2024-07-12T12:06:00Z" w16du:dateUtc="2024-07-12T16:06:00Z">
        <w:r w:rsidR="001774CC" w:rsidRPr="00027B0D">
          <w:rPr>
            <w:rPrChange w:id="716" w:author="Brennan Price" w:date="2024-07-12T17:03:00Z" w16du:dateUtc="2024-07-12T21:03:00Z">
              <w:rPr>
                <w:highlight w:val="green"/>
              </w:rPr>
            </w:rPrChange>
          </w:rPr>
          <w:t xml:space="preserve">direction </w:t>
        </w:r>
      </w:ins>
      <w:ins w:id="717" w:author="David Weinreich" w:date="2024-07-11T18:04:00Z" w16du:dateUtc="2024-07-11T22:04:00Z">
        <w:r w:rsidR="00C5682A" w:rsidRPr="00027B0D">
          <w:rPr>
            <w:rPrChange w:id="718" w:author="Brennan Price" w:date="2024-07-12T17:03:00Z" w16du:dateUtc="2024-07-12T21:03:00Z">
              <w:rPr>
                <w:b w:val="0"/>
                <w:highlight w:val="cyan"/>
              </w:rPr>
            </w:rPrChange>
          </w:rPr>
          <w:t>tran</w:t>
        </w:r>
      </w:ins>
      <w:ins w:id="719" w:author="David Weinreich" w:date="2024-07-11T18:05:00Z" w16du:dateUtc="2024-07-11T22:05:00Z">
        <w:r w:rsidR="00C5682A" w:rsidRPr="00027B0D">
          <w:rPr>
            <w:rPrChange w:id="720" w:author="Brennan Price" w:date="2024-07-12T17:03:00Z" w16du:dateUtc="2024-07-12T21:03:00Z">
              <w:rPr>
                <w:b w:val="0"/>
                <w:highlight w:val="cyan"/>
              </w:rPr>
            </w:rPrChange>
          </w:rPr>
          <w:t>s</w:t>
        </w:r>
      </w:ins>
      <w:ins w:id="721" w:author="David Weinreich" w:date="2024-07-11T18:04:00Z" w16du:dateUtc="2024-07-11T22:04:00Z">
        <w:r w:rsidR="00C5682A" w:rsidRPr="00027B0D">
          <w:rPr>
            <w:rPrChange w:id="722" w:author="Brennan Price" w:date="2024-07-12T17:03:00Z" w16du:dateUtc="2024-07-12T21:03:00Z">
              <w:rPr>
                <w:b w:val="0"/>
                <w:highlight w:val="cyan"/>
              </w:rPr>
            </w:rPrChange>
          </w:rPr>
          <w:t>m</w:t>
        </w:r>
      </w:ins>
      <w:ins w:id="723" w:author="David Weinreich" w:date="2024-07-11T18:05:00Z" w16du:dateUtc="2024-07-11T22:05:00Z">
        <w:r w:rsidR="00C5682A" w:rsidRPr="00027B0D">
          <w:rPr>
            <w:rPrChange w:id="724" w:author="Brennan Price" w:date="2024-07-12T17:03:00Z" w16du:dateUtc="2024-07-12T21:03:00Z">
              <w:rPr>
                <w:b w:val="0"/>
                <w:highlight w:val="cyan"/>
              </w:rPr>
            </w:rPrChange>
          </w:rPr>
          <w:t>i</w:t>
        </w:r>
      </w:ins>
      <w:ins w:id="725" w:author="David Weinreich" w:date="2024-07-11T18:04:00Z" w16du:dateUtc="2024-07-11T22:04:00Z">
        <w:r w:rsidR="00C5682A" w:rsidRPr="00027B0D">
          <w:rPr>
            <w:rPrChange w:id="726" w:author="Brennan Price" w:date="2024-07-12T17:03:00Z" w16du:dateUtc="2024-07-12T21:03:00Z">
              <w:rPr>
                <w:b w:val="0"/>
                <w:highlight w:val="cyan"/>
              </w:rPr>
            </w:rPrChange>
          </w:rPr>
          <w:t>s</w:t>
        </w:r>
      </w:ins>
      <w:ins w:id="727" w:author="David Weinreich" w:date="2024-07-11T18:05:00Z" w16du:dateUtc="2024-07-11T22:05:00Z">
        <w:r w:rsidR="00C5682A" w:rsidRPr="00027B0D">
          <w:rPr>
            <w:rPrChange w:id="728" w:author="Brennan Price" w:date="2024-07-12T17:03:00Z" w16du:dateUtc="2024-07-12T21:03:00Z">
              <w:rPr>
                <w:b w:val="0"/>
                <w:highlight w:val="cyan"/>
              </w:rPr>
            </w:rPrChange>
          </w:rPr>
          <w:t>s</w:t>
        </w:r>
      </w:ins>
      <w:ins w:id="729" w:author="David Weinreich" w:date="2024-07-11T18:04:00Z" w16du:dateUtc="2024-07-11T22:04:00Z">
        <w:r w:rsidR="00C5682A" w:rsidRPr="00027B0D">
          <w:rPr>
            <w:rPrChange w:id="730" w:author="Brennan Price" w:date="2024-07-12T17:03:00Z" w16du:dateUtc="2024-07-12T21:03:00Z">
              <w:rPr>
                <w:b w:val="0"/>
                <w:highlight w:val="cyan"/>
              </w:rPr>
            </w:rPrChange>
          </w:rPr>
          <w:t>i</w:t>
        </w:r>
      </w:ins>
      <w:ins w:id="731" w:author="David Weinreich" w:date="2024-07-11T18:05:00Z" w16du:dateUtc="2024-07-11T22:05:00Z">
        <w:r w:rsidR="00C5682A" w:rsidRPr="00027B0D">
          <w:rPr>
            <w:rPrChange w:id="732" w:author="Brennan Price" w:date="2024-07-12T17:03:00Z" w16du:dateUtc="2024-07-12T21:03:00Z">
              <w:rPr>
                <w:b w:val="0"/>
                <w:highlight w:val="cyan"/>
              </w:rPr>
            </w:rPrChange>
          </w:rPr>
          <w:t>ons</w:t>
        </w:r>
      </w:ins>
      <w:ins w:id="733" w:author="Brennan Price" w:date="2024-07-12T12:06:00Z" w16du:dateUtc="2024-07-12T16:06:00Z">
        <w:r w:rsidR="001774CC" w:rsidRPr="00027B0D">
          <w:rPr>
            <w:rPrChange w:id="734" w:author="Brennan Price" w:date="2024-07-12T17:03:00Z" w16du:dateUtc="2024-07-12T21:03:00Z">
              <w:rPr>
                <w:highlight w:val="green"/>
              </w:rPr>
            </w:rPrChange>
          </w:rPr>
          <w:t xml:space="preserve"> from service providers</w:t>
        </w:r>
      </w:ins>
      <w:ins w:id="735" w:author="David Weinreich" w:date="2024-07-11T18:05:00Z" w16du:dateUtc="2024-07-11T22:05:00Z">
        <w:r w:rsidR="00C5682A" w:rsidRPr="00027B0D">
          <w:rPr>
            <w:rPrChange w:id="736" w:author="Brennan Price" w:date="2024-07-12T17:03:00Z" w16du:dateUtc="2024-07-12T21:03:00Z">
              <w:rPr>
                <w:b w:val="0"/>
                <w:highlight w:val="cyan"/>
              </w:rPr>
            </w:rPrChange>
          </w:rPr>
          <w:t xml:space="preserve"> are suitably coordinated with existing</w:t>
        </w:r>
      </w:ins>
      <w:ins w:id="737" w:author="David Weinreich" w:date="2024-07-11T18:06:00Z" w16du:dateUtc="2024-07-11T22:06:00Z">
        <w:r w:rsidR="00C5682A" w:rsidRPr="00027B0D">
          <w:rPr>
            <w:rPrChange w:id="738" w:author="Brennan Price" w:date="2024-07-12T17:03:00Z" w16du:dateUtc="2024-07-12T21:03:00Z">
              <w:rPr>
                <w:b w:val="0"/>
                <w:highlight w:val="cyan"/>
              </w:rPr>
            </w:rPrChange>
          </w:rPr>
          <w:t>,</w:t>
        </w:r>
      </w:ins>
      <w:ins w:id="739" w:author="David Weinreich" w:date="2024-07-11T18:05:00Z" w16du:dateUtc="2024-07-11T22:05:00Z">
        <w:r w:rsidR="00C5682A" w:rsidRPr="00027B0D">
          <w:rPr>
            <w:rPrChange w:id="740" w:author="Brennan Price" w:date="2024-07-12T17:03:00Z" w16du:dateUtc="2024-07-12T21:03:00Z">
              <w:rPr>
                <w:b w:val="0"/>
                <w:highlight w:val="cyan"/>
              </w:rPr>
            </w:rPrChange>
          </w:rPr>
          <w:t xml:space="preserve"> </w:t>
        </w:r>
      </w:ins>
      <w:ins w:id="741" w:author="David Weinreich" w:date="2024-07-11T18:06:00Z" w16du:dateUtc="2024-07-11T22:06:00Z">
        <w:r w:rsidR="00C5682A" w:rsidRPr="00027B0D">
          <w:rPr>
            <w:rPrChange w:id="742" w:author="Brennan Price" w:date="2024-07-12T17:03:00Z" w16du:dateUtc="2024-07-12T21:03:00Z">
              <w:rPr>
                <w:b w:val="0"/>
                <w:highlight w:val="cyan"/>
              </w:rPr>
            </w:rPrChange>
          </w:rPr>
          <w:t>notified or recorded systems</w:t>
        </w:r>
      </w:ins>
      <w:ins w:id="743" w:author="Brennan Price" w:date="2024-07-12T12:07:00Z" w16du:dateUtc="2024-07-12T16:07:00Z">
        <w:r w:rsidR="001774CC" w:rsidRPr="00027B0D">
          <w:rPr>
            <w:rPrChange w:id="744" w:author="Brennan Price" w:date="2024-07-12T17:03:00Z" w16du:dateUtc="2024-07-12T21:03:00Z">
              <w:rPr>
                <w:highlight w:val="green"/>
              </w:rPr>
            </w:rPrChange>
          </w:rPr>
          <w:t xml:space="preserve">, </w:t>
        </w:r>
      </w:ins>
      <w:ins w:id="745" w:author="Brennan Price" w:date="2024-07-12T12:16:00Z" w16du:dateUtc="2024-07-12T16:16:00Z">
        <w:r w:rsidR="00E80AE8" w:rsidRPr="00027B0D">
          <w:rPr>
            <w:rPrChange w:id="746" w:author="Brennan Price" w:date="2024-07-12T17:03:00Z" w16du:dateUtc="2024-07-12T21:03:00Z">
              <w:rPr>
                <w:highlight w:val="green"/>
              </w:rPr>
            </w:rPrChange>
          </w:rPr>
          <w:t>no change is expected to the interference environment</w:t>
        </w:r>
      </w:ins>
      <w:ins w:id="747" w:author="Brennan Price" w:date="2024-07-12T12:17:00Z" w16du:dateUtc="2024-07-12T16:17:00Z">
        <w:r w:rsidR="00E80AE8" w:rsidRPr="00027B0D">
          <w:rPr>
            <w:rPrChange w:id="748" w:author="Brennan Price" w:date="2024-07-12T17:03:00Z" w16du:dateUtc="2024-07-12T21:03:00Z">
              <w:rPr>
                <w:highlight w:val="green"/>
              </w:rPr>
            </w:rPrChange>
          </w:rPr>
          <w:t xml:space="preserve"> to incumbent services</w:t>
        </w:r>
      </w:ins>
      <w:ins w:id="749" w:author="Brennan Price" w:date="2024-07-12T12:16:00Z" w16du:dateUtc="2024-07-12T16:16:00Z">
        <w:r w:rsidR="00E80AE8" w:rsidRPr="00027B0D">
          <w:rPr>
            <w:rPrChange w:id="750" w:author="Brennan Price" w:date="2024-07-12T17:03:00Z" w16du:dateUtc="2024-07-12T21:03:00Z">
              <w:rPr>
                <w:highlight w:val="green"/>
              </w:rPr>
            </w:rPrChange>
          </w:rPr>
          <w:t xml:space="preserve"> in </w:t>
        </w:r>
      </w:ins>
      <w:ins w:id="751" w:author="Brennan Price" w:date="2024-07-12T12:07:00Z" w16du:dateUtc="2024-07-12T16:07:00Z">
        <w:r w:rsidR="001774CC" w:rsidRPr="00027B0D">
          <w:rPr>
            <w:rPrChange w:id="752" w:author="Brennan Price" w:date="2024-07-12T17:03:00Z" w16du:dateUtc="2024-07-12T21:03:00Z">
              <w:rPr>
                <w:highlight w:val="green"/>
              </w:rPr>
            </w:rPrChange>
          </w:rPr>
          <w:t xml:space="preserve">the </w:t>
        </w:r>
      </w:ins>
      <w:ins w:id="753" w:author="IRIDIUM" w:date="2024-07-10T14:30:00Z">
        <w:del w:id="754" w:author="Brennan Price" w:date="2024-07-12T12:08:00Z" w16du:dateUtc="2024-07-12T16:08:00Z">
          <w:r w:rsidR="00542FDF" w:rsidRPr="00027B0D" w:rsidDel="001774CC">
            <w:delText>.</w:delText>
          </w:r>
        </w:del>
      </w:ins>
      <w:ins w:id="755" w:author="IRIDIUM" w:date="2024-07-10T14:31:00Z">
        <w:del w:id="756" w:author="Brennan Price" w:date="2024-07-12T12:08:00Z" w16du:dateUtc="2024-07-12T16:08:00Z">
          <w:r w:rsidR="00542FDF" w:rsidRPr="00027B0D" w:rsidDel="001774CC">
            <w:delText xml:space="preserve"> Therefore, the </w:delText>
          </w:r>
        </w:del>
        <w:r w:rsidR="00542FDF" w:rsidRPr="00027B0D">
          <w:t xml:space="preserve">downlink bands 1 518-1 544 MHz, 1 545-1 559 MHz, 1 670-1 675 MHz, and 2 483.5-2 500 </w:t>
        </w:r>
        <w:proofErr w:type="spellStart"/>
        <w:r w:rsidR="00542FDF" w:rsidRPr="00027B0D">
          <w:t>MHz</w:t>
        </w:r>
        <w:del w:id="757" w:author="Brennan Price" w:date="2024-07-12T12:16:00Z" w16du:dateUtc="2024-07-12T16:16:00Z">
          <w:r w:rsidR="00542FDF" w:rsidRPr="00027B0D" w:rsidDel="00E80AE8">
            <w:delText xml:space="preserve"> </w:delText>
          </w:r>
        </w:del>
        <w:del w:id="758" w:author="Brennan Price" w:date="2024-07-12T12:08:00Z" w16du:dateUtc="2024-07-12T16:08:00Z">
          <w:r w:rsidR="00542FDF" w:rsidRPr="00027B0D" w:rsidDel="001774CC">
            <w:delText>are</w:delText>
          </w:r>
        </w:del>
        <w:del w:id="759" w:author="Brennan Price" w:date="2024-07-12T12:16:00Z" w16du:dateUtc="2024-07-12T16:16:00Z">
          <w:r w:rsidR="00542FDF" w:rsidRPr="00027B0D" w:rsidDel="00E80AE8">
            <w:delText xml:space="preserve"> </w:delText>
          </w:r>
        </w:del>
        <w:del w:id="760" w:author="Brennan Price" w:date="2024-07-12T12:08:00Z" w16du:dateUtc="2024-07-12T16:08:00Z">
          <w:r w:rsidR="00542FDF" w:rsidRPr="00027B0D" w:rsidDel="001774CC">
            <w:delText>excluded</w:delText>
          </w:r>
        </w:del>
        <w:del w:id="761" w:author="Brennan Price" w:date="2024-07-12T12:16:00Z" w16du:dateUtc="2024-07-12T16:16:00Z">
          <w:r w:rsidR="00542FDF" w:rsidRPr="00027B0D" w:rsidDel="00E80AE8">
            <w:delText xml:space="preserve"> from further study within AI 1.11</w:delText>
          </w:r>
        </w:del>
      </w:ins>
      <w:ins w:id="762" w:author="IRIDIUM" w:date="2024-07-10T14:47:00Z">
        <w:r w:rsidR="00821E73" w:rsidRPr="00027B0D">
          <w:t>.</w:t>
        </w:r>
      </w:ins>
      <w:proofErr w:type="spellEnd"/>
    </w:p>
    <w:p w14:paraId="7CB29EDC" w14:textId="2D5206E8" w:rsidR="00AB62A9" w:rsidRPr="00A07B30" w:rsidRDefault="00AB62A9" w:rsidP="008B2D1E">
      <w:pPr>
        <w:pStyle w:val="Heading2"/>
      </w:pPr>
      <w:del w:id="763" w:author="Wayne Whyte" w:date="2024-07-09T12:48:00Z">
        <w:r w:rsidRPr="00A07B30" w:rsidDel="00D250F4">
          <w:delText>6</w:delText>
        </w:r>
      </w:del>
      <w:ins w:id="764" w:author="Wayne Whyte" w:date="2024-07-09T12:48:00Z">
        <w:r w:rsidR="00D250F4">
          <w:t>5</w:t>
        </w:r>
      </w:ins>
      <w:r w:rsidRPr="00A07B30">
        <w:t>.1</w:t>
      </w:r>
      <w:r w:rsidRPr="00A07B30">
        <w:tab/>
        <w:t xml:space="preserve">Space-to-space links in the bands </w:t>
      </w:r>
      <w:r w:rsidRPr="001774CC">
        <w:t>1</w:t>
      </w:r>
      <w:r w:rsidR="008B2D1E" w:rsidRPr="001774CC">
        <w:t xml:space="preserve"> </w:t>
      </w:r>
      <w:r w:rsidRPr="001774CC">
        <w:t>518-1</w:t>
      </w:r>
      <w:r w:rsidR="008B2D1E" w:rsidRPr="001774CC">
        <w:t xml:space="preserve"> </w:t>
      </w:r>
      <w:r w:rsidRPr="001774CC">
        <w:t>544, 1</w:t>
      </w:r>
      <w:r w:rsidR="008B2D1E" w:rsidRPr="001774CC">
        <w:t xml:space="preserve"> </w:t>
      </w:r>
      <w:r w:rsidRPr="001774CC">
        <w:t>545</w:t>
      </w:r>
      <w:r w:rsidRPr="001774CC">
        <w:noBreakHyphen/>
        <w:t>1</w:t>
      </w:r>
      <w:r w:rsidR="008B2D1E" w:rsidRPr="001774CC">
        <w:t xml:space="preserve"> </w:t>
      </w:r>
      <w:r w:rsidRPr="001774CC">
        <w:t>559 MHz</w:t>
      </w:r>
      <w:r w:rsidRPr="00A07B30">
        <w:t>, 1</w:t>
      </w:r>
      <w:r w:rsidR="008B2D1E" w:rsidRPr="00A07B30">
        <w:t xml:space="preserve"> </w:t>
      </w:r>
      <w:r w:rsidRPr="00A07B30">
        <w:t>626.5-1</w:t>
      </w:r>
      <w:r w:rsidR="008B2D1E" w:rsidRPr="00A07B30">
        <w:t> </w:t>
      </w:r>
      <w:r w:rsidRPr="00A07B30">
        <w:t>645.5</w:t>
      </w:r>
      <w:r w:rsidR="008B2D1E" w:rsidRPr="00A07B30">
        <w:t> </w:t>
      </w:r>
      <w:r w:rsidRPr="00A07B30">
        <w:t>MHz, 1</w:t>
      </w:r>
      <w:r w:rsidR="008B2D1E" w:rsidRPr="00A07B30">
        <w:t xml:space="preserve"> </w:t>
      </w:r>
      <w:r w:rsidRPr="00A07B30">
        <w:t>646.5-1</w:t>
      </w:r>
      <w:r w:rsidR="008B2D1E" w:rsidRPr="00A07B30">
        <w:t xml:space="preserve"> </w:t>
      </w:r>
      <w:r w:rsidRPr="00A07B30">
        <w:t>660 MHz</w:t>
      </w:r>
      <w:r w:rsidRPr="001774CC">
        <w:t>, and 1</w:t>
      </w:r>
      <w:r w:rsidR="008B2D1E" w:rsidRPr="001774CC">
        <w:t xml:space="preserve"> </w:t>
      </w:r>
      <w:r w:rsidRPr="001774CC">
        <w:t>670-1</w:t>
      </w:r>
      <w:r w:rsidR="008B2D1E" w:rsidRPr="001774CC">
        <w:t xml:space="preserve"> </w:t>
      </w:r>
      <w:r w:rsidRPr="001774CC">
        <w:t>675 MHz</w:t>
      </w:r>
    </w:p>
    <w:p w14:paraId="5F3464B8" w14:textId="77777777" w:rsidR="001774CC" w:rsidRDefault="001774CC" w:rsidP="001774CC">
      <w:pPr>
        <w:rPr>
          <w:ins w:id="765" w:author="Brennan Price" w:date="2024-07-12T12:04:00Z" w16du:dateUtc="2024-07-12T16:04:00Z"/>
          <w:b/>
        </w:rPr>
      </w:pPr>
      <w:ins w:id="766" w:author="Brennan Price" w:date="2024-07-12T12:04:00Z" w16du:dateUtc="2024-07-12T16:04:00Z">
        <w:r>
          <w:rPr>
            <w:b/>
          </w:rPr>
          <w:t>5.1.1</w:t>
        </w:r>
        <w:r>
          <w:rPr>
            <w:b/>
          </w:rPr>
          <w:tab/>
          <w:t>Aeronautical Mobile Telemetry in 1 518-1 525 MHz in Region 2</w:t>
        </w:r>
      </w:ins>
    </w:p>
    <w:p w14:paraId="6B8567CA" w14:textId="7808C327" w:rsidR="00AB62A9" w:rsidRPr="00E80AE8" w:rsidDel="00E80AE8" w:rsidRDefault="001774CC" w:rsidP="00E80AE8">
      <w:pPr>
        <w:pStyle w:val="Heading2"/>
        <w:tabs>
          <w:tab w:val="clear" w:pos="1134"/>
          <w:tab w:val="left" w:pos="1350"/>
        </w:tabs>
        <w:ind w:left="0" w:firstLine="0"/>
        <w:rPr>
          <w:del w:id="767" w:author="Brennan Price" w:date="2024-07-12T12:04:00Z" w16du:dateUtc="2024-07-12T16:04:00Z"/>
          <w:b w:val="0"/>
        </w:rPr>
      </w:pPr>
      <w:ins w:id="768" w:author="Brennan Price" w:date="2024-07-12T12:04:00Z" w16du:dateUtc="2024-07-12T16:04:00Z">
        <w:r w:rsidRPr="00E80AE8">
          <w:rPr>
            <w:b w:val="0"/>
          </w:rPr>
          <w:t>In the United States, the 1 518-1 525 MHz frequency band is allocated to the fixed and mobile services on a primary basis, and the use of the band by the aeronautical mobile service for telemetry has priority over other uses by the mobile service. Further, in the band 1 518-1 525 MHz, stations in the mobile-satellite service shall not claim protection from aeronautical mobile telemetry stations in the mobile service in the territory of the United States (see Nos. 5.343 and 5.344). The operation of the mobile-satellite service over the territory of the United States in the 1 518-1 525 MHz band is subject to PFD limits specified in RR No. 21.16, Table 21-4.</w:t>
        </w:r>
      </w:ins>
      <w:del w:id="769" w:author="Brennan Price" w:date="2024-07-12T12:04:00Z" w16du:dateUtc="2024-07-12T16:04:00Z">
        <w:r w:rsidR="00AB62A9" w:rsidRPr="00E80AE8" w:rsidDel="001774CC">
          <w:rPr>
            <w:b w:val="0"/>
            <w:i/>
            <w:iCs/>
          </w:rPr>
          <w:delText>[TBD]</w:delText>
        </w:r>
      </w:del>
    </w:p>
    <w:p w14:paraId="2EB9D4B1" w14:textId="77777777" w:rsidR="00E80AE8" w:rsidRPr="00E80AE8" w:rsidRDefault="00E80AE8" w:rsidP="00E80AE8">
      <w:pPr>
        <w:rPr>
          <w:ins w:id="770" w:author="Brennan Price" w:date="2024-07-12T12:18:00Z" w16du:dateUtc="2024-07-12T16:18:00Z"/>
          <w:rPrChange w:id="771" w:author="Brennan Price" w:date="2024-07-12T12:19:00Z" w16du:dateUtc="2024-07-12T16:19:00Z">
            <w:rPr>
              <w:ins w:id="772" w:author="Brennan Price" w:date="2024-07-12T12:18:00Z" w16du:dateUtc="2024-07-12T16:18:00Z"/>
              <w:i/>
              <w:iCs/>
            </w:rPr>
          </w:rPrChange>
        </w:rPr>
      </w:pPr>
    </w:p>
    <w:p w14:paraId="77EB929C" w14:textId="4A5404A0" w:rsidR="00AB62A9" w:rsidRPr="00027B0D" w:rsidRDefault="00AB62A9">
      <w:pPr>
        <w:pStyle w:val="Heading2"/>
        <w:tabs>
          <w:tab w:val="clear" w:pos="1134"/>
          <w:tab w:val="left" w:pos="1170"/>
        </w:tabs>
        <w:ind w:left="0" w:firstLine="0"/>
        <w:pPrChange w:id="773" w:author="Brennan Price" w:date="2024-07-12T12:19:00Z" w16du:dateUtc="2024-07-12T16:19:00Z">
          <w:pPr>
            <w:pStyle w:val="Heading2"/>
          </w:pPr>
        </w:pPrChange>
      </w:pPr>
      <w:del w:id="774" w:author="Wayne Whyte" w:date="2024-07-09T12:48:00Z">
        <w:r w:rsidRPr="00E80AE8" w:rsidDel="00D250F4">
          <w:rPr>
            <w:b w:val="0"/>
            <w:bCs/>
            <w:rPrChange w:id="775" w:author="Brennan Price" w:date="2024-07-12T12:17:00Z" w16du:dateUtc="2024-07-12T16:17:00Z">
              <w:rPr/>
            </w:rPrChange>
          </w:rPr>
          <w:delText>6</w:delText>
        </w:r>
      </w:del>
      <w:ins w:id="776" w:author="Wayne Whyte" w:date="2024-07-09T12:48:00Z">
        <w:r w:rsidR="00D250F4" w:rsidRPr="00E80AE8">
          <w:rPr>
            <w:b w:val="0"/>
            <w:bCs/>
            <w:rPrChange w:id="777" w:author="Brennan Price" w:date="2024-07-12T12:17:00Z" w16du:dateUtc="2024-07-12T16:17:00Z">
              <w:rPr/>
            </w:rPrChange>
          </w:rPr>
          <w:t>5</w:t>
        </w:r>
      </w:ins>
      <w:r w:rsidRPr="00E80AE8">
        <w:rPr>
          <w:b w:val="0"/>
          <w:bCs/>
          <w:rPrChange w:id="778" w:author="Brennan Price" w:date="2024-07-12T12:17:00Z" w16du:dateUtc="2024-07-12T16:17:00Z">
            <w:rPr/>
          </w:rPrChange>
        </w:rPr>
        <w:t>.</w:t>
      </w:r>
      <w:ins w:id="779" w:author="IRIDIUM" w:date="2024-07-10T14:54:00Z">
        <w:r w:rsidR="00ED66A5" w:rsidRPr="00E80AE8">
          <w:rPr>
            <w:b w:val="0"/>
            <w:bCs/>
            <w:rPrChange w:id="780" w:author="Brennan Price" w:date="2024-07-12T12:17:00Z" w16du:dateUtc="2024-07-12T16:17:00Z">
              <w:rPr/>
            </w:rPrChange>
          </w:rPr>
          <w:t>1.</w:t>
        </w:r>
        <w:del w:id="781" w:author="Brennan Price" w:date="2024-07-12T12:18:00Z" w16du:dateUtc="2024-07-12T16:18:00Z">
          <w:r w:rsidR="00ED66A5" w:rsidRPr="00E80AE8" w:rsidDel="00E80AE8">
            <w:rPr>
              <w:b w:val="0"/>
              <w:bCs/>
              <w:rPrChange w:id="782" w:author="Brennan Price" w:date="2024-07-12T12:17:00Z" w16du:dateUtc="2024-07-12T16:17:00Z">
                <w:rPr/>
              </w:rPrChange>
            </w:rPr>
            <w:delText>1</w:delText>
          </w:r>
        </w:del>
      </w:ins>
      <w:ins w:id="783" w:author="Brennan Price" w:date="2024-07-12T12:18:00Z" w16du:dateUtc="2024-07-12T16:18:00Z">
        <w:r w:rsidR="00E80AE8">
          <w:rPr>
            <w:b w:val="0"/>
            <w:bCs/>
          </w:rPr>
          <w:t>2</w:t>
        </w:r>
      </w:ins>
      <w:del w:id="784" w:author="IRIDIUM" w:date="2024-07-10T14:54:00Z">
        <w:r w:rsidRPr="00E80AE8" w:rsidDel="00ED66A5">
          <w:rPr>
            <w:b w:val="0"/>
            <w:bCs/>
            <w:rPrChange w:id="785" w:author="Brennan Price" w:date="2024-07-12T12:17:00Z" w16du:dateUtc="2024-07-12T16:17:00Z">
              <w:rPr/>
            </w:rPrChange>
          </w:rPr>
          <w:delText>2</w:delText>
        </w:r>
      </w:del>
      <w:r w:rsidRPr="00E80AE8">
        <w:rPr>
          <w:b w:val="0"/>
          <w:bCs/>
          <w:rPrChange w:id="786" w:author="Brennan Price" w:date="2024-07-12T12:17:00Z" w16du:dateUtc="2024-07-12T16:17:00Z">
            <w:rPr/>
          </w:rPrChange>
        </w:rPr>
        <w:tab/>
      </w:r>
      <w:r w:rsidRPr="00027B0D">
        <w:rPr>
          <w:b w:val="0"/>
          <w:bCs/>
          <w:rPrChange w:id="787" w:author="Brennan Price" w:date="2024-07-12T17:03:00Z" w16du:dateUtc="2024-07-12T21:03:00Z">
            <w:rPr/>
          </w:rPrChange>
        </w:rPr>
        <w:t>Space-to-space links in the band</w:t>
      </w:r>
      <w:del w:id="788" w:author="IRIDIUM" w:date="2024-07-10T14:56:00Z">
        <w:r w:rsidRPr="00027B0D" w:rsidDel="00ED66A5">
          <w:rPr>
            <w:b w:val="0"/>
            <w:bCs/>
            <w:rPrChange w:id="789" w:author="Brennan Price" w:date="2024-07-12T17:03:00Z" w16du:dateUtc="2024-07-12T21:03:00Z">
              <w:rPr/>
            </w:rPrChange>
          </w:rPr>
          <w:delText>s</w:delText>
        </w:r>
      </w:del>
      <w:r w:rsidRPr="00027B0D">
        <w:rPr>
          <w:b w:val="0"/>
          <w:bCs/>
          <w:rPrChange w:id="790" w:author="Brennan Price" w:date="2024-07-12T17:03:00Z" w16du:dateUtc="2024-07-12T21:03:00Z">
            <w:rPr/>
          </w:rPrChange>
        </w:rPr>
        <w:t xml:space="preserve"> 1 61</w:t>
      </w:r>
      <w:ins w:id="791" w:author="IRIDIUM" w:date="2024-07-10T14:32:00Z">
        <w:r w:rsidR="00DB5684" w:rsidRPr="00027B0D">
          <w:rPr>
            <w:b w:val="0"/>
            <w:bCs/>
            <w:rPrChange w:id="792" w:author="Brennan Price" w:date="2024-07-12T17:03:00Z" w16du:dateUtc="2024-07-12T21:03:00Z">
              <w:rPr/>
            </w:rPrChange>
          </w:rPr>
          <w:t>6</w:t>
        </w:r>
      </w:ins>
      <w:del w:id="793" w:author="IRIDIUM" w:date="2024-07-10T14:32:00Z">
        <w:r w:rsidRPr="00027B0D" w:rsidDel="00DB5684">
          <w:rPr>
            <w:b w:val="0"/>
            <w:bCs/>
            <w:rPrChange w:id="794" w:author="Brennan Price" w:date="2024-07-12T17:03:00Z" w16du:dateUtc="2024-07-12T21:03:00Z">
              <w:rPr/>
            </w:rPrChange>
          </w:rPr>
          <w:delText>0</w:delText>
        </w:r>
      </w:del>
      <w:r w:rsidRPr="00027B0D">
        <w:rPr>
          <w:b w:val="0"/>
          <w:bCs/>
          <w:rPrChange w:id="795" w:author="Brennan Price" w:date="2024-07-12T17:03:00Z" w16du:dateUtc="2024-07-12T21:03:00Z">
            <w:rPr/>
          </w:rPrChange>
        </w:rPr>
        <w:t>-1 626.5 MHz</w:t>
      </w:r>
      <w:r w:rsidRPr="00027B0D">
        <w:t xml:space="preserve"> </w:t>
      </w:r>
      <w:del w:id="796" w:author="IRIDIUM" w:date="2024-07-10T14:32:00Z">
        <w:r w:rsidRPr="00027B0D" w:rsidDel="00DB5684">
          <w:delText>and 2 483.5-2 500 MHz</w:delText>
        </w:r>
      </w:del>
    </w:p>
    <w:p w14:paraId="23646FF9" w14:textId="77777777" w:rsidR="00AB62A9" w:rsidRPr="00027B0D" w:rsidRDefault="00AB62A9" w:rsidP="00AB62A9">
      <w:pPr>
        <w:keepNext/>
        <w:keepLines/>
        <w:spacing w:before="200"/>
        <w:ind w:left="1134" w:hanging="1134"/>
        <w:outlineLvl w:val="1"/>
        <w:rPr>
          <w:ins w:id="797" w:author="IRIDIUM" w:date="2024-07-10T14:32:00Z"/>
          <w:bCs/>
          <w:i/>
          <w:iCs/>
        </w:rPr>
      </w:pPr>
      <w:r w:rsidRPr="00027B0D">
        <w:rPr>
          <w:bCs/>
          <w:i/>
          <w:iCs/>
        </w:rPr>
        <w:t>[TBD]</w:t>
      </w:r>
    </w:p>
    <w:p w14:paraId="189732C6" w14:textId="2DE51A91" w:rsidR="00DB5684" w:rsidRPr="00027B0D" w:rsidRDefault="00DB5684" w:rsidP="00AB62A9">
      <w:pPr>
        <w:keepNext/>
        <w:keepLines/>
        <w:spacing w:before="200"/>
        <w:ind w:left="1134" w:hanging="1134"/>
        <w:outlineLvl w:val="1"/>
        <w:rPr>
          <w:ins w:id="798" w:author="IRIDIUM" w:date="2024-07-10T14:54:00Z"/>
        </w:rPr>
      </w:pPr>
      <w:ins w:id="799" w:author="IRIDIUM" w:date="2024-07-10T14:32:00Z">
        <w:r w:rsidRPr="00027B0D">
          <w:t>5.</w:t>
        </w:r>
      </w:ins>
      <w:ins w:id="800" w:author="IRIDIUM" w:date="2024-07-10T14:54:00Z">
        <w:r w:rsidR="00ED66A5" w:rsidRPr="00027B0D">
          <w:rPr>
            <w:rPrChange w:id="801" w:author="Brennan Price" w:date="2024-07-12T17:03:00Z" w16du:dateUtc="2024-07-12T21:03:00Z">
              <w:rPr>
                <w:highlight w:val="cyan"/>
              </w:rPr>
            </w:rPrChange>
          </w:rPr>
          <w:t>1.</w:t>
        </w:r>
        <w:del w:id="802" w:author="Brennan Price" w:date="2024-07-12T12:18:00Z" w16du:dateUtc="2024-07-12T16:18:00Z">
          <w:r w:rsidR="00ED66A5" w:rsidRPr="00027B0D" w:rsidDel="00E80AE8">
            <w:rPr>
              <w:rPrChange w:id="803" w:author="Brennan Price" w:date="2024-07-12T17:03:00Z" w16du:dateUtc="2024-07-12T21:03:00Z">
                <w:rPr>
                  <w:highlight w:val="cyan"/>
                </w:rPr>
              </w:rPrChange>
            </w:rPr>
            <w:delText>2</w:delText>
          </w:r>
        </w:del>
      </w:ins>
      <w:ins w:id="804" w:author="Brennan Price" w:date="2024-07-12T12:18:00Z" w16du:dateUtc="2024-07-12T16:18:00Z">
        <w:r w:rsidR="00E80AE8" w:rsidRPr="00027B0D">
          <w:rPr>
            <w:rPrChange w:id="805" w:author="Brennan Price" w:date="2024-07-12T17:03:00Z" w16du:dateUtc="2024-07-12T21:03:00Z">
              <w:rPr>
                <w:highlight w:val="cyan"/>
              </w:rPr>
            </w:rPrChange>
          </w:rPr>
          <w:t>3</w:t>
        </w:r>
      </w:ins>
      <w:ins w:id="806" w:author="IRIDIUM" w:date="2024-07-10T14:32:00Z">
        <w:r w:rsidRPr="00027B0D">
          <w:tab/>
        </w:r>
        <w:del w:id="807" w:author="Brennan Price" w:date="2024-07-12T12:19:00Z" w16du:dateUtc="2024-07-12T16:19:00Z">
          <w:r w:rsidRPr="00027B0D" w:rsidDel="00E80AE8">
            <w:delText>[</w:delText>
          </w:r>
        </w:del>
        <w:r w:rsidRPr="00027B0D">
          <w:t>Space-to-space links in the bands 1 610-1 626.5 MHz and 2 483.5-2 500 MHz</w:t>
        </w:r>
        <w:del w:id="808" w:author="Brennan Price" w:date="2024-07-12T12:19:00Z" w16du:dateUtc="2024-07-12T16:19:00Z">
          <w:r w:rsidRPr="00027B0D" w:rsidDel="00E80AE8">
            <w:delText>]</w:delText>
          </w:r>
        </w:del>
      </w:ins>
    </w:p>
    <w:p w14:paraId="496E03F0" w14:textId="5F1AB354" w:rsidR="00ED66A5" w:rsidRPr="00027B0D" w:rsidRDefault="00ED66A5" w:rsidP="00AB62A9">
      <w:pPr>
        <w:keepNext/>
        <w:keepLines/>
        <w:spacing w:before="200"/>
        <w:ind w:left="1134" w:hanging="1134"/>
        <w:outlineLvl w:val="1"/>
        <w:rPr>
          <w:ins w:id="809" w:author="IRIDIUM" w:date="2024-07-10T14:55:00Z"/>
        </w:rPr>
      </w:pPr>
      <w:ins w:id="810" w:author="IRIDIUM" w:date="2024-07-10T14:54:00Z">
        <w:r w:rsidRPr="00027B0D">
          <w:rPr>
            <w:i/>
            <w:iCs/>
          </w:rPr>
          <w:t>[TBD]</w:t>
        </w:r>
      </w:ins>
    </w:p>
    <w:p w14:paraId="4B797D4F" w14:textId="6D1189FD" w:rsidR="00ED66A5" w:rsidRDefault="00ED66A5" w:rsidP="00ED66A5">
      <w:pPr>
        <w:keepNext/>
        <w:keepLines/>
        <w:spacing w:before="200"/>
        <w:ind w:left="1134" w:hanging="1134"/>
        <w:outlineLvl w:val="1"/>
        <w:rPr>
          <w:ins w:id="811" w:author="IRIDIUM" w:date="2024-07-10T14:55:00Z"/>
        </w:rPr>
      </w:pPr>
      <w:ins w:id="812" w:author="IRIDIUM" w:date="2024-07-10T14:55:00Z">
        <w:r w:rsidRPr="00027B0D">
          <w:t>5.1.</w:t>
        </w:r>
        <w:del w:id="813" w:author="Brennan Price" w:date="2024-07-12T12:18:00Z" w16du:dateUtc="2024-07-12T16:18:00Z">
          <w:r w:rsidRPr="00027B0D" w:rsidDel="00E80AE8">
            <w:delText>3</w:delText>
          </w:r>
        </w:del>
      </w:ins>
      <w:ins w:id="814" w:author="Brennan Price" w:date="2024-07-12T12:18:00Z" w16du:dateUtc="2024-07-12T16:18:00Z">
        <w:r w:rsidR="00E80AE8" w:rsidRPr="00027B0D">
          <w:t>4</w:t>
        </w:r>
      </w:ins>
      <w:ins w:id="815" w:author="IRIDIUM" w:date="2024-07-10T14:55:00Z">
        <w:r w:rsidRPr="00027B0D">
          <w:tab/>
        </w:r>
        <w:r w:rsidRPr="00027B0D">
          <w:rPr>
            <w:rPrChange w:id="816" w:author="Brennan Price" w:date="2024-07-12T17:03:00Z" w16du:dateUtc="2024-07-12T21:03:00Z">
              <w:rPr>
                <w:highlight w:val="cyan"/>
              </w:rPr>
            </w:rPrChange>
          </w:rPr>
          <w:t xml:space="preserve">Space-to-space links in the bands </w:t>
        </w:r>
        <w:r w:rsidRPr="00027B0D">
          <w:rPr>
            <w:rPrChange w:id="817" w:author="Brennan Price" w:date="2024-07-12T17:03:00Z" w16du:dateUtc="2024-07-12T21:03:00Z">
              <w:rPr>
                <w:b/>
                <w:bCs/>
              </w:rPr>
            </w:rPrChange>
          </w:rPr>
          <w:t>1626.</w:t>
        </w:r>
        <w:r w:rsidRPr="00ED66A5">
          <w:rPr>
            <w:rPrChange w:id="818" w:author="IRIDIUM" w:date="2024-07-10T14:55:00Z">
              <w:rPr>
                <w:b/>
                <w:bCs/>
              </w:rPr>
            </w:rPrChange>
          </w:rPr>
          <w:t>5-1645.5/1646.5-1660 MHz</w:t>
        </w:r>
      </w:ins>
    </w:p>
    <w:p w14:paraId="5E9F1BA8" w14:textId="77777777" w:rsidR="00ED66A5" w:rsidRPr="00DB5684" w:rsidRDefault="00ED66A5" w:rsidP="00AB62A9">
      <w:pPr>
        <w:keepNext/>
        <w:keepLines/>
        <w:spacing w:before="200"/>
        <w:ind w:left="1134" w:hanging="1134"/>
        <w:outlineLvl w:val="1"/>
        <w:rPr>
          <w:bCs/>
          <w:rPrChange w:id="819" w:author="IRIDIUM" w:date="2024-07-10T14:32:00Z">
            <w:rPr>
              <w:bCs/>
              <w:i/>
              <w:iCs/>
            </w:rPr>
          </w:rPrChange>
        </w:rPr>
      </w:pPr>
    </w:p>
    <w:p w14:paraId="5F285C53" w14:textId="242F5E62" w:rsidR="00AB62A9" w:rsidRPr="00A07B30" w:rsidRDefault="00AB62A9" w:rsidP="00AB62A9">
      <w:pPr>
        <w:pStyle w:val="Heading1"/>
      </w:pPr>
      <w:del w:id="820" w:author="Wayne Whyte" w:date="2024-07-09T12:48:00Z">
        <w:r w:rsidRPr="00A07B30" w:rsidDel="00D250F4">
          <w:delText>7</w:delText>
        </w:r>
      </w:del>
      <w:ins w:id="821" w:author="Wayne Whyte" w:date="2024-07-09T12:48:00Z">
        <w:r w:rsidR="00D250F4">
          <w:t>6</w:t>
        </w:r>
      </w:ins>
      <w:r w:rsidRPr="00A07B30">
        <w:tab/>
        <w:t>Summary</w:t>
      </w:r>
    </w:p>
    <w:p w14:paraId="2A6AD730" w14:textId="77777777" w:rsidR="00AB62A9" w:rsidRPr="00A07B30" w:rsidRDefault="00AB62A9" w:rsidP="00AB62A9">
      <w:pPr>
        <w:keepLines/>
        <w:rPr>
          <w:i/>
          <w:iCs/>
        </w:rPr>
      </w:pPr>
      <w:r w:rsidRPr="00A07B30">
        <w:rPr>
          <w:i/>
          <w:iCs/>
        </w:rPr>
        <w:t>[TBD]</w:t>
      </w:r>
    </w:p>
    <w:p w14:paraId="5FCE09A7" w14:textId="77777777" w:rsidR="00AB62A9" w:rsidRPr="00A07B30" w:rsidRDefault="00AB62A9" w:rsidP="00AB62A9">
      <w:pPr>
        <w:tabs>
          <w:tab w:val="left" w:pos="1588"/>
          <w:tab w:val="left" w:pos="1985"/>
        </w:tabs>
      </w:pPr>
    </w:p>
    <w:p w14:paraId="7E5534DD" w14:textId="77777777" w:rsidR="00AB62A9" w:rsidRPr="00A07B30" w:rsidRDefault="00AB62A9" w:rsidP="00AB62A9"/>
    <w:p w14:paraId="25DA0363" w14:textId="77777777" w:rsidR="00AB62A9" w:rsidRPr="00A07B30" w:rsidRDefault="00AB62A9" w:rsidP="00AB62A9">
      <w:pPr>
        <w:pStyle w:val="AnnexNo"/>
      </w:pPr>
      <w:bookmarkStart w:id="822" w:name="_Hlk164947541"/>
      <w:r w:rsidRPr="00A07B30">
        <w:t>ANNEX A</w:t>
      </w:r>
    </w:p>
    <w:p w14:paraId="37C0C59B" w14:textId="77777777" w:rsidR="00AB62A9" w:rsidRPr="00A07B30" w:rsidRDefault="00AB62A9" w:rsidP="00AB62A9">
      <w:pPr>
        <w:pStyle w:val="Annextitle"/>
      </w:pPr>
      <w:r w:rsidRPr="00A07B30">
        <w:t>System descriptions</w:t>
      </w:r>
    </w:p>
    <w:bookmarkEnd w:id="822"/>
    <w:p w14:paraId="7969A093" w14:textId="77777777" w:rsidR="00AB62A9" w:rsidRPr="00A07B30" w:rsidRDefault="00AB62A9" w:rsidP="00AB62A9">
      <w:pPr>
        <w:pStyle w:val="Heading1"/>
      </w:pPr>
      <w:r w:rsidRPr="00A07B30">
        <w:t>A.1</w:t>
      </w:r>
      <w:r w:rsidRPr="00A07B30">
        <w:tab/>
        <w:t>Space-to-space links between LEO user satellites and GSO MSS service provider network satellites</w:t>
      </w:r>
    </w:p>
    <w:p w14:paraId="64421C5D" w14:textId="77777777" w:rsidR="00AB62A9" w:rsidRPr="00A07B30" w:rsidRDefault="00AB62A9" w:rsidP="00AB62A9">
      <w:pPr>
        <w:rPr>
          <w:spacing w:val="-4"/>
        </w:rPr>
      </w:pPr>
      <w:r w:rsidRPr="00A07B30">
        <w:rPr>
          <w:spacing w:val="-4"/>
        </w:rPr>
        <w:t>GSO MSS systems operate in the frequency bands 1 518-1 559 MHz (space-to-Earth) and 1 626.5</w:t>
      </w:r>
      <w:r w:rsidRPr="00A07B30">
        <w:rPr>
          <w:spacing w:val="-4"/>
        </w:rPr>
        <w:noBreakHyphen/>
        <w:t>1 660 MHz and 1 670-1 675 MHz (Earth-to-space). These bands are used for the service links to terminals on ships and aircraft and land portable terminals. The feeder links, connecting the GSO satellite with the ground network operate in other frequency bands, for example, C-band and Ku-band FSS bands. The service links at 1.5/1.6 GHz typically make use of multiple spot beams formed by the spacecraft antenna. An example of spot beam coverage from 3 GSO satellites is shown in Figure 1.</w:t>
      </w:r>
    </w:p>
    <w:p w14:paraId="57470A74" w14:textId="77777777" w:rsidR="00AB62A9" w:rsidRPr="00A07B30" w:rsidRDefault="00AB62A9" w:rsidP="00AB62A9">
      <w:pPr>
        <w:pStyle w:val="FigureNo"/>
      </w:pPr>
      <w:r w:rsidRPr="00A07B30">
        <w:t>Figure 1</w:t>
      </w:r>
    </w:p>
    <w:p w14:paraId="5B68E8D8" w14:textId="77777777" w:rsidR="00AB62A9" w:rsidRPr="00A07B30" w:rsidRDefault="00AB62A9" w:rsidP="00AB62A9">
      <w:pPr>
        <w:pStyle w:val="Figuretitle"/>
      </w:pPr>
      <w:r w:rsidRPr="00A07B30">
        <w:t>Example of spot beam coverage from 3 GSO MSS satellites</w:t>
      </w:r>
    </w:p>
    <w:p w14:paraId="62B9851A" w14:textId="77777777" w:rsidR="00AB62A9" w:rsidRPr="00A07B30" w:rsidRDefault="00AB62A9" w:rsidP="00AB62A9">
      <w:pPr>
        <w:pStyle w:val="Figure"/>
        <w:rPr>
          <w:noProof w:val="0"/>
        </w:rPr>
      </w:pPr>
      <w:r w:rsidRPr="00A07B30">
        <w:drawing>
          <wp:inline distT="0" distB="0" distL="0" distR="0" wp14:anchorId="3538506A" wp14:editId="4C71B844">
            <wp:extent cx="5234075" cy="2859314"/>
            <wp:effectExtent l="0" t="0" r="5080" b="0"/>
            <wp:docPr id="1289187552" name="Picture 3" descr="Spot beam map 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26" name="Picture 3" descr="Spot beam map 2009"/>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a:stretch/>
                  </pic:blipFill>
                  <pic:spPr bwMode="auto">
                    <a:xfrm>
                      <a:off x="0" y="0"/>
                      <a:ext cx="5258515" cy="2872666"/>
                    </a:xfrm>
                    <a:prstGeom prst="rect">
                      <a:avLst/>
                    </a:prstGeom>
                    <a:noFill/>
                    <a:ln>
                      <a:noFill/>
                    </a:ln>
                    <a:extLst>
                      <a:ext uri="{53640926-AAD7-44D8-BBD7-CCE9431645EC}">
                        <a14:shadowObscured xmlns:a14="http://schemas.microsoft.com/office/drawing/2010/main"/>
                      </a:ext>
                    </a:extLst>
                  </pic:spPr>
                </pic:pic>
              </a:graphicData>
            </a:graphic>
          </wp:inline>
        </w:drawing>
      </w:r>
    </w:p>
    <w:p w14:paraId="02342019" w14:textId="77777777" w:rsidR="00AB62A9" w:rsidRPr="00A07B30" w:rsidRDefault="00AB62A9" w:rsidP="00AB62A9">
      <w:pPr>
        <w:pStyle w:val="Normalaftertitle"/>
      </w:pPr>
      <w:r w:rsidRPr="00A07B30">
        <w:t xml:space="preserve">MSS operators have developed modified mobile earth stations that may be placed on a LEO spacecraft. </w:t>
      </w:r>
      <w:proofErr w:type="gramStart"/>
      <w:r w:rsidRPr="00A07B30">
        <w:t>As long as</w:t>
      </w:r>
      <w:proofErr w:type="gramEnd"/>
      <w:r w:rsidRPr="00A07B30">
        <w:t xml:space="preserve"> the LEO spacecraft is located within a GSO MSS satellite spot beam, it may communicate with the GSO spacecraft. Three GSO satellites equally spaced in geostationary orbit allow connectivity for almost 100% of the time, as shown in Figure 2.</w:t>
      </w:r>
    </w:p>
    <w:p w14:paraId="24C016E8" w14:textId="77777777" w:rsidR="00AB62A9" w:rsidRPr="00A07B30" w:rsidRDefault="00AB62A9" w:rsidP="00AB62A9">
      <w:pPr>
        <w:pStyle w:val="FigureNo"/>
      </w:pPr>
      <w:r w:rsidRPr="00A07B30">
        <w:t>Figure 2</w:t>
      </w:r>
    </w:p>
    <w:p w14:paraId="783B821F" w14:textId="77777777" w:rsidR="00AB62A9" w:rsidRPr="00A07B30" w:rsidRDefault="00AB62A9" w:rsidP="00AB62A9">
      <w:pPr>
        <w:pStyle w:val="Figuretitle"/>
      </w:pPr>
      <w:r w:rsidRPr="00A07B30">
        <w:t>LEO satellite within coverage of GSO MSS satellites</w:t>
      </w:r>
    </w:p>
    <w:p w14:paraId="1DFBC6D1" w14:textId="77777777" w:rsidR="00AB62A9" w:rsidRPr="00A07B30" w:rsidRDefault="00344341" w:rsidP="00AB62A9">
      <w:pPr>
        <w:pStyle w:val="Figure"/>
        <w:rPr>
          <w:noProof w:val="0"/>
        </w:rPr>
      </w:pPr>
      <w:r w:rsidRPr="00A07B30">
        <w:object w:dxaOrig="6735" w:dyaOrig="5115" w14:anchorId="094ACF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37pt;height:254.5pt;mso-width-percent:0;mso-height-percent:0;mso-width-percent:0;mso-height-percent:0" o:ole="">
            <v:imagedata r:id="rId16" o:title=""/>
          </v:shape>
          <o:OLEObject Type="Embed" ProgID="Visio.Drawing.15" ShapeID="_x0000_i1025" DrawAspect="Content" ObjectID="_1782309922" r:id="rId17"/>
        </w:object>
      </w:r>
    </w:p>
    <w:p w14:paraId="5F06F499" w14:textId="77777777" w:rsidR="00AB62A9" w:rsidRPr="00A07B30" w:rsidRDefault="00AB62A9" w:rsidP="00AB62A9">
      <w:pPr>
        <w:pStyle w:val="Normalaftertitle"/>
      </w:pPr>
      <w:r w:rsidRPr="00A07B30">
        <w:t xml:space="preserve">The data rates that can be provided are </w:t>
      </w:r>
      <w:proofErr w:type="gramStart"/>
      <w:r w:rsidRPr="00A07B30">
        <w:t>similar to</w:t>
      </w:r>
      <w:proofErr w:type="gramEnd"/>
      <w:r w:rsidRPr="00A07B30">
        <w:t xml:space="preserve"> those provided to terrestrial terminals. For this application, using a background</w:t>
      </w:r>
      <w:r w:rsidRPr="00A07B30">
        <w:rPr>
          <w:b/>
        </w:rPr>
        <w:t xml:space="preserve"> </w:t>
      </w:r>
      <w:r w:rsidRPr="00A07B30">
        <w:t>IP protocol, up to 200 kbit/s both to and from the spacecraft is provided.</w:t>
      </w:r>
    </w:p>
    <w:p w14:paraId="28E28606" w14:textId="77777777" w:rsidR="00AB62A9" w:rsidRPr="00A07B30" w:rsidRDefault="00AB62A9" w:rsidP="00AB62A9">
      <w:pPr>
        <w:pStyle w:val="Heading1"/>
      </w:pPr>
      <w:r w:rsidRPr="00A07B30">
        <w:t>A.2</w:t>
      </w:r>
      <w:r w:rsidRPr="00A07B30">
        <w:tab/>
        <w:t>Space-to-space links between LEO user satellites and non-GSO MSS service provider system satellites</w:t>
      </w:r>
    </w:p>
    <w:p w14:paraId="0B303A2B" w14:textId="77777777" w:rsidR="00412828" w:rsidRDefault="00AB62A9" w:rsidP="00AB62A9">
      <w:pPr>
        <w:rPr>
          <w:ins w:id="823" w:author="IRIDIUM" w:date="2024-07-10T14:48:00Z"/>
          <w:bCs/>
          <w:spacing w:val="-2"/>
        </w:rPr>
      </w:pPr>
      <w:r w:rsidRPr="00412828">
        <w:rPr>
          <w:bCs/>
          <w:spacing w:val="-2"/>
          <w:highlight w:val="cyan"/>
          <w:rPrChange w:id="824" w:author="IRIDIUM" w:date="2024-07-10T14:48:00Z">
            <w:rPr>
              <w:bCs/>
              <w:spacing w:val="-2"/>
            </w:rPr>
          </w:rPrChange>
        </w:rPr>
        <w:t>[Note: this material will be updated in a future revision of this document.]</w:t>
      </w:r>
      <w:r w:rsidRPr="00A07B30">
        <w:rPr>
          <w:bCs/>
          <w:spacing w:val="-2"/>
        </w:rPr>
        <w:t xml:space="preserve"> </w:t>
      </w:r>
    </w:p>
    <w:p w14:paraId="153C5200" w14:textId="763BEDC5" w:rsidR="00AB62A9" w:rsidRPr="00A07B30" w:rsidRDefault="00AB2053" w:rsidP="00AB62A9">
      <w:ins w:id="825" w:author="IRIDIUM" w:date="2024-07-11T14:41:00Z">
        <w:r>
          <w:rPr>
            <w:spacing w:val="-2"/>
          </w:rPr>
          <w:t>[</w:t>
        </w:r>
      </w:ins>
      <w:r w:rsidR="00AB62A9" w:rsidRPr="00A07B30">
        <w:rPr>
          <w:spacing w:val="-2"/>
        </w:rPr>
        <w:t>The non-GSO HIBLEO-2</w:t>
      </w:r>
      <w:r w:rsidR="00AB62A9" w:rsidRPr="00A07B30">
        <w:t xml:space="preserve"> satellite system operates within the 1</w:t>
      </w:r>
      <w:r w:rsidR="0020593B" w:rsidRPr="00A07B30">
        <w:t> </w:t>
      </w:r>
      <w:r w:rsidR="00AB62A9" w:rsidRPr="00A07B30">
        <w:t>616-1</w:t>
      </w:r>
      <w:r w:rsidR="0020593B" w:rsidRPr="00A07B30">
        <w:t> </w:t>
      </w:r>
      <w:r w:rsidR="00AB62A9" w:rsidRPr="00A07B30">
        <w:t>626.5 MHz band employing 66 low earth orbit satellites that support user-to-user, user</w:t>
      </w:r>
      <w:r w:rsidR="00AB62A9" w:rsidRPr="00A07B30">
        <w:noBreakHyphen/>
        <w:t>to-gateway, and gateway-to-gateway communications. The 66</w:t>
      </w:r>
      <w:r w:rsidR="0020593B" w:rsidRPr="00A07B30">
        <w:t> </w:t>
      </w:r>
      <w:r w:rsidR="00AB62A9" w:rsidRPr="00A07B30">
        <w:t>satellites are evenly distributed in six orbital planes with an 86.4</w:t>
      </w:r>
      <w:r w:rsidR="00AB62A9" w:rsidRPr="00A07B30">
        <w:sym w:font="Symbol" w:char="F0B0"/>
      </w:r>
      <w:r w:rsidR="00AB62A9" w:rsidRPr="00A07B30">
        <w:t xml:space="preserve"> inclination. The HIBLEO</w:t>
      </w:r>
      <w:r w:rsidR="00AB62A9" w:rsidRPr="00A07B30">
        <w:noBreakHyphen/>
        <w:t>2 satellite constellation is depicted in Figure 1. The satellites orbit at an altitude of 780 kilometres and have an orbital period of approximately 100 minutes 28 seconds.</w:t>
      </w:r>
    </w:p>
    <w:p w14:paraId="462277DB" w14:textId="77777777" w:rsidR="00AB62A9" w:rsidRPr="00A07B30" w:rsidRDefault="00AB62A9" w:rsidP="00AB62A9">
      <w:pPr>
        <w:pStyle w:val="FigureNo"/>
      </w:pPr>
      <w:r w:rsidRPr="00A07B30">
        <w:t>Figure 1</w:t>
      </w:r>
    </w:p>
    <w:p w14:paraId="335CECB1" w14:textId="77777777" w:rsidR="00AB62A9" w:rsidRPr="00A07B30" w:rsidRDefault="00AB62A9" w:rsidP="00AB62A9">
      <w:pPr>
        <w:pStyle w:val="Figuretitle"/>
      </w:pPr>
      <w:r w:rsidRPr="00A07B30">
        <w:t>HIBLEO-2 satellite constellation</w:t>
      </w:r>
    </w:p>
    <w:p w14:paraId="0EF11DDE" w14:textId="77777777" w:rsidR="00AB62A9" w:rsidRPr="00A07B30" w:rsidRDefault="00AB62A9" w:rsidP="00AB62A9">
      <w:pPr>
        <w:pStyle w:val="Figure"/>
        <w:rPr>
          <w:noProof w:val="0"/>
          <w:szCs w:val="24"/>
        </w:rPr>
      </w:pPr>
      <w:r w:rsidRPr="00A07B30">
        <w:rPr>
          <w:szCs w:val="24"/>
        </w:rPr>
        <w:drawing>
          <wp:inline distT="0" distB="0" distL="0" distR="0" wp14:anchorId="41B6E6AA" wp14:editId="20BBD90F">
            <wp:extent cx="2553419" cy="2388349"/>
            <wp:effectExtent l="19050" t="19050" r="18415" b="12065"/>
            <wp:docPr id="1799564091" name="Picture 1799564091" descr="A yellow globe with red lines around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yellow globe with red lines around it&#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l="2351" t="3609" r="2351" b="3609"/>
                    <a:stretch>
                      <a:fillRect/>
                    </a:stretch>
                  </pic:blipFill>
                  <pic:spPr bwMode="auto">
                    <a:xfrm>
                      <a:off x="0" y="0"/>
                      <a:ext cx="2572121" cy="2405842"/>
                    </a:xfrm>
                    <a:prstGeom prst="rect">
                      <a:avLst/>
                    </a:prstGeom>
                    <a:noFill/>
                    <a:ln w="19050" cmpd="sng">
                      <a:solidFill>
                        <a:srgbClr val="000000"/>
                      </a:solidFill>
                      <a:miter lim="800000"/>
                      <a:headEnd/>
                      <a:tailEnd/>
                    </a:ln>
                    <a:effectLst/>
                  </pic:spPr>
                </pic:pic>
              </a:graphicData>
            </a:graphic>
          </wp:inline>
        </w:drawing>
      </w:r>
    </w:p>
    <w:p w14:paraId="53137FC6" w14:textId="77777777" w:rsidR="00AB62A9" w:rsidRPr="00A07B30" w:rsidRDefault="00AB62A9" w:rsidP="00AB62A9">
      <w:pPr>
        <w:pStyle w:val="Normalaftertitle"/>
      </w:pPr>
      <w:r w:rsidRPr="00A07B30">
        <w:t>The near polar orbits of the HIBLEO-2 satellite constellation provide global coverage from pole</w:t>
      </w:r>
      <w:r w:rsidRPr="00A07B30">
        <w:noBreakHyphen/>
        <w:t>to</w:t>
      </w:r>
      <w:r w:rsidRPr="00A07B30">
        <w:noBreakHyphen/>
        <w:t xml:space="preserve">pole [as depicted in Figure 2]. </w:t>
      </w:r>
    </w:p>
    <w:p w14:paraId="2E19BCA0" w14:textId="77777777" w:rsidR="00AB62A9" w:rsidRPr="00A07B30" w:rsidRDefault="00AB62A9" w:rsidP="00AB62A9">
      <w:pPr>
        <w:pStyle w:val="FigureNo"/>
      </w:pPr>
      <w:r w:rsidRPr="00A07B30">
        <w:t>Figure 2</w:t>
      </w:r>
    </w:p>
    <w:p w14:paraId="2C661CF8" w14:textId="77777777" w:rsidR="00AB62A9" w:rsidRPr="00A07B30" w:rsidRDefault="00AB62A9" w:rsidP="00AB62A9">
      <w:pPr>
        <w:pStyle w:val="Figuretitle"/>
      </w:pPr>
      <w:r w:rsidRPr="00A07B30">
        <w:t>HIBLEO-2 satellite coverage</w:t>
      </w:r>
    </w:p>
    <w:p w14:paraId="64721D93" w14:textId="77777777" w:rsidR="00AB62A9" w:rsidRPr="00A07B30" w:rsidRDefault="00AB62A9" w:rsidP="00AB62A9">
      <w:pPr>
        <w:pStyle w:val="Figure"/>
        <w:rPr>
          <w:noProof w:val="0"/>
        </w:rPr>
      </w:pPr>
      <w:r w:rsidRPr="00A07B30">
        <w:drawing>
          <wp:inline distT="0" distB="0" distL="0" distR="0" wp14:anchorId="6182CAFF" wp14:editId="71B27B77">
            <wp:extent cx="5353050" cy="2952750"/>
            <wp:effectExtent l="0" t="0" r="0" b="0"/>
            <wp:docPr id="873866300" name="Picture 873866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b="1411"/>
                    <a:stretch>
                      <a:fillRect/>
                    </a:stretch>
                  </pic:blipFill>
                  <pic:spPr bwMode="auto">
                    <a:xfrm>
                      <a:off x="0" y="0"/>
                      <a:ext cx="5353050" cy="2952750"/>
                    </a:xfrm>
                    <a:prstGeom prst="rect">
                      <a:avLst/>
                    </a:prstGeom>
                    <a:noFill/>
                    <a:ln>
                      <a:noFill/>
                    </a:ln>
                  </pic:spPr>
                </pic:pic>
              </a:graphicData>
            </a:graphic>
          </wp:inline>
        </w:drawing>
      </w:r>
    </w:p>
    <w:p w14:paraId="08E5752F" w14:textId="77777777" w:rsidR="00AB62A9" w:rsidRPr="00A07B30" w:rsidRDefault="00AB62A9" w:rsidP="00AB62A9">
      <w:pPr>
        <w:pStyle w:val="Normalaftertitle"/>
      </w:pPr>
      <w:r w:rsidRPr="00A07B30">
        <w:t xml:space="preserve">All communication services are provided independent of latitude and longitude position on the globe. Ship-to-shore, shore-to-ship and ship-to-ship communications are provided by a constellation of low earth orbiting satellites with overlapping coverage areas, providing ubiquitous coverage. </w:t>
      </w:r>
    </w:p>
    <w:p w14:paraId="65CD4B50" w14:textId="77777777" w:rsidR="00AB62A9" w:rsidRPr="00A07B30" w:rsidRDefault="00AB62A9" w:rsidP="00AB62A9">
      <w:r w:rsidRPr="00A07B30">
        <w:t>The first-generation constellation was implemented in 1998. It is now being replaced even as many of the original satellites are still working. Second-generation satellites are being launched that include advance technology and functionality. The entire HIBLEO-2 satellite constellation is to be replaced before the end of 2018.</w:t>
      </w:r>
    </w:p>
    <w:p w14:paraId="0FCF2198" w14:textId="77777777" w:rsidR="00AB62A9" w:rsidRPr="00A07B30" w:rsidRDefault="00AB62A9" w:rsidP="00AB62A9">
      <w:r w:rsidRPr="00A07B30">
        <w:t>Voice, broadcast data, short burst data and “push-to-talk” services are provided globally on a 24×7 basis. Service bearing communications is networked between the satellites in the constellation over inter-satellite links operating on Ka-band frequencies. The inter-satellite links provide connectivity between satellites without going through a terrestrial earth station. Data is transferred to the ground through one of the ground stations around the globe.</w:t>
      </w:r>
    </w:p>
    <w:p w14:paraId="18487C6B" w14:textId="77777777" w:rsidR="00AB62A9" w:rsidRPr="00A07B30" w:rsidRDefault="00AB62A9" w:rsidP="00AB62A9">
      <w:pPr>
        <w:rPr>
          <w:spacing w:val="-2"/>
        </w:rPr>
      </w:pPr>
      <w:r w:rsidRPr="00A07B30">
        <w:rPr>
          <w:spacing w:val="-2"/>
        </w:rPr>
        <w:t>As mentioned above, the near polar orbits of the HIBLEO-2 satellite constellation provide global coverage from pole to pole. Further the characteristics of this system can also be found in Report ITU</w:t>
      </w:r>
      <w:r w:rsidRPr="00A07B30">
        <w:rPr>
          <w:spacing w:val="-2"/>
        </w:rPr>
        <w:noBreakHyphen/>
        <w:t xml:space="preserve">R </w:t>
      </w:r>
      <w:r w:rsidRPr="00A07B30">
        <w:rPr>
          <w:bCs/>
          <w:spacing w:val="-2"/>
        </w:rPr>
        <w:t>M.2369</w:t>
      </w:r>
      <w:r w:rsidRPr="00A07B30">
        <w:rPr>
          <w:spacing w:val="-2"/>
        </w:rPr>
        <w:t xml:space="preserve">.] </w:t>
      </w:r>
    </w:p>
    <w:p w14:paraId="2FD9D131" w14:textId="77777777" w:rsidR="00AB62A9" w:rsidRPr="00A07B30" w:rsidRDefault="00AB62A9" w:rsidP="00AB62A9">
      <w:pPr>
        <w:tabs>
          <w:tab w:val="clear" w:pos="1134"/>
          <w:tab w:val="clear" w:pos="1871"/>
          <w:tab w:val="clear" w:pos="2268"/>
        </w:tabs>
        <w:overflowPunct/>
        <w:autoSpaceDE/>
        <w:autoSpaceDN/>
        <w:adjustRightInd/>
        <w:spacing w:before="0"/>
        <w:textAlignment w:val="auto"/>
        <w:rPr>
          <w:spacing w:val="-2"/>
        </w:rPr>
      </w:pPr>
      <w:r w:rsidRPr="00A07B30">
        <w:rPr>
          <w:spacing w:val="-2"/>
        </w:rPr>
        <w:br w:type="page"/>
      </w:r>
    </w:p>
    <w:p w14:paraId="523B00BE" w14:textId="77777777" w:rsidR="00AB62A9" w:rsidRPr="00A07B30" w:rsidRDefault="00AB62A9" w:rsidP="00AB62A9">
      <w:pPr>
        <w:pStyle w:val="AnnexNo"/>
      </w:pPr>
      <w:r w:rsidRPr="00A07B30">
        <w:t>ANNEX B</w:t>
      </w:r>
    </w:p>
    <w:p w14:paraId="3C985EDA" w14:textId="77777777" w:rsidR="00AB62A9" w:rsidRPr="00A07B30" w:rsidRDefault="00AB62A9" w:rsidP="00AB62A9">
      <w:pPr>
        <w:pStyle w:val="Annextitle"/>
      </w:pPr>
      <w:r w:rsidRPr="00A07B30">
        <w:t>Relevant portions of the Table of Allocations for reference</w:t>
      </w:r>
    </w:p>
    <w:p w14:paraId="3C7BA544" w14:textId="77777777" w:rsidR="00AB62A9" w:rsidRPr="00A07B30" w:rsidRDefault="00AB62A9" w:rsidP="00AB62A9">
      <w:pPr>
        <w:rPr>
          <w:i/>
          <w:iCs/>
        </w:rPr>
      </w:pPr>
      <w:r w:rsidRPr="00A07B30">
        <w:rPr>
          <w:i/>
          <w:iCs/>
        </w:rPr>
        <w:t>[Editor’s Note: These tables may not be in the final document, but are included here for reference]</w:t>
      </w:r>
    </w:p>
    <w:p w14:paraId="6E7FF3E6" w14:textId="77777777" w:rsidR="00AB62A9" w:rsidRPr="00A07B30" w:rsidRDefault="00AB62A9" w:rsidP="00AB62A9">
      <w:pPr>
        <w:rPr>
          <w:i/>
          <w:iCs/>
        </w:rPr>
      </w:pPr>
    </w:p>
    <w:p w14:paraId="3DBCA25C" w14:textId="77777777" w:rsidR="00AB62A9" w:rsidRPr="00A07B30" w:rsidRDefault="00AB62A9" w:rsidP="00E7288C">
      <w:pPr>
        <w:pStyle w:val="Tabletitle"/>
        <w:rPr>
          <w:rStyle w:val="Heading2Char"/>
          <w:rFonts w:ascii="Times New Roman Bold" w:hAnsi="Times New Roman Bold"/>
          <w:b/>
          <w:sz w:val="20"/>
        </w:rPr>
      </w:pPr>
      <w:r w:rsidRPr="00A07B30">
        <w:rPr>
          <w:rStyle w:val="Heading2Char"/>
          <w:rFonts w:ascii="Times New Roman Bold" w:hAnsi="Times New Roman Bold"/>
          <w:b/>
          <w:sz w:val="20"/>
        </w:rPr>
        <w:t>Allocations within frequency band 1 518-1 559 MHz</w:t>
      </w:r>
    </w:p>
    <w:tbl>
      <w:tblPr>
        <w:tblW w:w="9299" w:type="dxa"/>
        <w:jc w:val="center"/>
        <w:tblLayout w:type="fixed"/>
        <w:tblCellMar>
          <w:left w:w="107" w:type="dxa"/>
          <w:right w:w="107" w:type="dxa"/>
        </w:tblCellMar>
        <w:tblLook w:val="04A0" w:firstRow="1" w:lastRow="0" w:firstColumn="1" w:lastColumn="0" w:noHBand="0" w:noVBand="1"/>
      </w:tblPr>
      <w:tblGrid>
        <w:gridCol w:w="3098"/>
        <w:gridCol w:w="12"/>
        <w:gridCol w:w="3087"/>
        <w:gridCol w:w="7"/>
        <w:gridCol w:w="3095"/>
      </w:tblGrid>
      <w:tr w:rsidR="00AB62A9" w:rsidRPr="00A07B30" w14:paraId="025AC8A3" w14:textId="77777777" w:rsidTr="00F51488">
        <w:trPr>
          <w:cantSplit/>
          <w:jc w:val="center"/>
        </w:trPr>
        <w:tc>
          <w:tcPr>
            <w:tcW w:w="9299" w:type="dxa"/>
            <w:gridSpan w:val="5"/>
            <w:tcBorders>
              <w:top w:val="single" w:sz="4" w:space="0" w:color="auto"/>
              <w:left w:val="single" w:sz="4" w:space="0" w:color="auto"/>
              <w:bottom w:val="single" w:sz="4" w:space="0" w:color="auto"/>
              <w:right w:val="single" w:sz="4" w:space="0" w:color="auto"/>
            </w:tcBorders>
            <w:hideMark/>
          </w:tcPr>
          <w:p w14:paraId="08AD7B2B" w14:textId="77777777" w:rsidR="00AB62A9" w:rsidRPr="00A07B30" w:rsidRDefault="00AB62A9" w:rsidP="00F51488">
            <w:pPr>
              <w:pStyle w:val="Tablehead"/>
            </w:pPr>
            <w:r w:rsidRPr="00A07B30">
              <w:t>Allocation to services</w:t>
            </w:r>
          </w:p>
        </w:tc>
      </w:tr>
      <w:tr w:rsidR="00AB62A9" w:rsidRPr="00A07B30" w14:paraId="0CC626D3" w14:textId="77777777" w:rsidTr="00F51488">
        <w:trPr>
          <w:cantSplit/>
          <w:jc w:val="center"/>
        </w:trPr>
        <w:tc>
          <w:tcPr>
            <w:tcW w:w="3098" w:type="dxa"/>
            <w:tcBorders>
              <w:top w:val="single" w:sz="4" w:space="0" w:color="auto"/>
              <w:left w:val="single" w:sz="4" w:space="0" w:color="auto"/>
              <w:bottom w:val="single" w:sz="4" w:space="0" w:color="auto"/>
              <w:right w:val="single" w:sz="4" w:space="0" w:color="auto"/>
            </w:tcBorders>
            <w:hideMark/>
          </w:tcPr>
          <w:p w14:paraId="6FCFC88A" w14:textId="77777777" w:rsidR="00AB62A9" w:rsidRPr="00A07B30" w:rsidRDefault="00AB62A9" w:rsidP="00F51488">
            <w:pPr>
              <w:pStyle w:val="Tablehead"/>
            </w:pPr>
            <w:r w:rsidRPr="00A07B30">
              <w:t>Region 1</w:t>
            </w:r>
          </w:p>
        </w:tc>
        <w:tc>
          <w:tcPr>
            <w:tcW w:w="3099" w:type="dxa"/>
            <w:gridSpan w:val="2"/>
            <w:tcBorders>
              <w:top w:val="single" w:sz="4" w:space="0" w:color="auto"/>
              <w:left w:val="single" w:sz="4" w:space="0" w:color="auto"/>
              <w:bottom w:val="single" w:sz="4" w:space="0" w:color="auto"/>
              <w:right w:val="single" w:sz="4" w:space="0" w:color="auto"/>
            </w:tcBorders>
            <w:hideMark/>
          </w:tcPr>
          <w:p w14:paraId="114D403D" w14:textId="77777777" w:rsidR="00AB62A9" w:rsidRPr="00A07B30" w:rsidRDefault="00AB62A9" w:rsidP="00F51488">
            <w:pPr>
              <w:pStyle w:val="Tablehead"/>
            </w:pPr>
            <w:r w:rsidRPr="00A07B30">
              <w:t>Region 2</w:t>
            </w:r>
          </w:p>
        </w:tc>
        <w:tc>
          <w:tcPr>
            <w:tcW w:w="3102" w:type="dxa"/>
            <w:gridSpan w:val="2"/>
            <w:tcBorders>
              <w:top w:val="single" w:sz="4" w:space="0" w:color="auto"/>
              <w:left w:val="single" w:sz="4" w:space="0" w:color="auto"/>
              <w:bottom w:val="single" w:sz="4" w:space="0" w:color="auto"/>
              <w:right w:val="single" w:sz="4" w:space="0" w:color="auto"/>
            </w:tcBorders>
            <w:hideMark/>
          </w:tcPr>
          <w:p w14:paraId="5BA61024" w14:textId="77777777" w:rsidR="00AB62A9" w:rsidRPr="00A07B30" w:rsidRDefault="00AB62A9" w:rsidP="00F51488">
            <w:pPr>
              <w:pStyle w:val="Tablehead"/>
            </w:pPr>
            <w:r w:rsidRPr="00A07B30">
              <w:t>Region 3</w:t>
            </w:r>
          </w:p>
        </w:tc>
      </w:tr>
      <w:tr w:rsidR="00AB62A9" w:rsidRPr="00A07B30" w14:paraId="6B511A38" w14:textId="77777777" w:rsidTr="00F51488">
        <w:trPr>
          <w:cantSplit/>
          <w:trHeight w:val="270"/>
          <w:jc w:val="center"/>
        </w:trPr>
        <w:tc>
          <w:tcPr>
            <w:tcW w:w="3110" w:type="dxa"/>
            <w:gridSpan w:val="2"/>
            <w:tcBorders>
              <w:top w:val="single" w:sz="4" w:space="0" w:color="auto"/>
              <w:left w:val="single" w:sz="4" w:space="0" w:color="auto"/>
              <w:right w:val="single" w:sz="4" w:space="0" w:color="auto"/>
            </w:tcBorders>
            <w:hideMark/>
          </w:tcPr>
          <w:p w14:paraId="28CC15CA" w14:textId="77777777" w:rsidR="00AB62A9" w:rsidRPr="00A07B30" w:rsidRDefault="00AB62A9" w:rsidP="00F51488">
            <w:pPr>
              <w:pStyle w:val="TableTextS5"/>
              <w:spacing w:line="220" w:lineRule="exact"/>
              <w:rPr>
                <w:rStyle w:val="Tablefreq"/>
              </w:rPr>
            </w:pPr>
            <w:r w:rsidRPr="00A07B30">
              <w:rPr>
                <w:rStyle w:val="Tablefreq"/>
              </w:rPr>
              <w:t>1 518-1 525</w:t>
            </w:r>
          </w:p>
          <w:p w14:paraId="386CB582" w14:textId="77777777" w:rsidR="00AB62A9" w:rsidRPr="00A07B30" w:rsidRDefault="00AB62A9" w:rsidP="00F51488">
            <w:pPr>
              <w:pStyle w:val="TableTextS5"/>
              <w:spacing w:line="220" w:lineRule="exact"/>
              <w:rPr>
                <w:color w:val="000000"/>
              </w:rPr>
            </w:pPr>
            <w:r w:rsidRPr="00A07B30">
              <w:rPr>
                <w:color w:val="000000"/>
              </w:rPr>
              <w:t>FIXED</w:t>
            </w:r>
          </w:p>
          <w:p w14:paraId="3D7C0EDF" w14:textId="77777777" w:rsidR="00AB62A9" w:rsidRPr="00A07B30" w:rsidRDefault="00AB62A9" w:rsidP="00F51488">
            <w:pPr>
              <w:pStyle w:val="TableTextS5"/>
              <w:spacing w:line="220" w:lineRule="exact"/>
              <w:rPr>
                <w:color w:val="000000"/>
              </w:rPr>
            </w:pPr>
            <w:r w:rsidRPr="00A07B30">
              <w:rPr>
                <w:color w:val="000000"/>
              </w:rPr>
              <w:t>MOBILE except aeronautical</w:t>
            </w:r>
            <w:r w:rsidRPr="00A07B30">
              <w:rPr>
                <w:color w:val="000000"/>
              </w:rPr>
              <w:br/>
              <w:t>mobile</w:t>
            </w:r>
          </w:p>
          <w:p w14:paraId="5B536843" w14:textId="77777777" w:rsidR="00AB62A9" w:rsidRPr="00A07B30" w:rsidRDefault="00AB62A9" w:rsidP="00F51488">
            <w:pPr>
              <w:pStyle w:val="TableTextS5"/>
              <w:spacing w:line="220" w:lineRule="exact"/>
              <w:rPr>
                <w:color w:val="000000"/>
              </w:rPr>
            </w:pPr>
            <w:r w:rsidRPr="00A07B30">
              <w:rPr>
                <w:color w:val="000000"/>
              </w:rPr>
              <w:t>MOBILE-SATELLITE</w:t>
            </w:r>
            <w:r w:rsidRPr="00A07B30">
              <w:rPr>
                <w:color w:val="000000"/>
              </w:rPr>
              <w:br/>
              <w:t>(space-to-</w:t>
            </w:r>
            <w:proofErr w:type="gramStart"/>
            <w:r w:rsidRPr="00A07B30">
              <w:rPr>
                <w:color w:val="000000"/>
              </w:rPr>
              <w:t xml:space="preserve">Earth)  </w:t>
            </w:r>
            <w:r w:rsidRPr="00A07B30">
              <w:rPr>
                <w:rStyle w:val="Artref"/>
                <w:color w:val="000000"/>
              </w:rPr>
              <w:t>5.348</w:t>
            </w:r>
            <w:proofErr w:type="gramEnd"/>
            <w:r w:rsidRPr="00A07B30">
              <w:rPr>
                <w:color w:val="000000"/>
              </w:rPr>
              <w:t xml:space="preserve">  </w:t>
            </w:r>
            <w:r w:rsidRPr="00A07B30">
              <w:rPr>
                <w:rStyle w:val="Artref"/>
                <w:color w:val="000000"/>
              </w:rPr>
              <w:t>5.348A</w:t>
            </w:r>
            <w:r w:rsidRPr="00A07B30">
              <w:rPr>
                <w:rStyle w:val="Artref"/>
                <w:color w:val="000000"/>
              </w:rPr>
              <w:br/>
              <w:t>5.348B</w:t>
            </w:r>
            <w:r w:rsidRPr="00A07B30">
              <w:rPr>
                <w:color w:val="000000"/>
              </w:rPr>
              <w:t xml:space="preserve"> </w:t>
            </w:r>
            <w:r w:rsidRPr="00A07B30">
              <w:rPr>
                <w:rStyle w:val="Artref"/>
                <w:color w:val="000000"/>
              </w:rPr>
              <w:t xml:space="preserve"> 5.351A</w:t>
            </w:r>
          </w:p>
        </w:tc>
        <w:tc>
          <w:tcPr>
            <w:tcW w:w="3094" w:type="dxa"/>
            <w:gridSpan w:val="2"/>
            <w:tcBorders>
              <w:top w:val="single" w:sz="4" w:space="0" w:color="auto"/>
              <w:left w:val="single" w:sz="4" w:space="0" w:color="auto"/>
              <w:right w:val="single" w:sz="4" w:space="0" w:color="auto"/>
            </w:tcBorders>
            <w:hideMark/>
          </w:tcPr>
          <w:p w14:paraId="29D3B7B8" w14:textId="77777777" w:rsidR="00AB62A9" w:rsidRPr="00A07B30" w:rsidRDefault="00AB62A9" w:rsidP="00F51488">
            <w:pPr>
              <w:pStyle w:val="TableTextS5"/>
              <w:spacing w:line="220" w:lineRule="exact"/>
              <w:rPr>
                <w:rStyle w:val="Tablefreq"/>
              </w:rPr>
            </w:pPr>
            <w:r w:rsidRPr="00A07B30">
              <w:rPr>
                <w:rStyle w:val="Tablefreq"/>
              </w:rPr>
              <w:t>1 518-1 525</w:t>
            </w:r>
          </w:p>
          <w:p w14:paraId="3A3BDE78" w14:textId="77777777" w:rsidR="00AB62A9" w:rsidRPr="00A07B30" w:rsidRDefault="00AB62A9" w:rsidP="00F51488">
            <w:pPr>
              <w:pStyle w:val="TableTextS5"/>
              <w:spacing w:line="220" w:lineRule="exact"/>
              <w:rPr>
                <w:color w:val="000000"/>
              </w:rPr>
            </w:pPr>
            <w:r w:rsidRPr="00A07B30">
              <w:rPr>
                <w:color w:val="000000"/>
              </w:rPr>
              <w:t>FIXED</w:t>
            </w:r>
          </w:p>
          <w:p w14:paraId="25D26628" w14:textId="77777777" w:rsidR="00AB62A9" w:rsidRPr="00A07B30" w:rsidRDefault="00AB62A9" w:rsidP="00F51488">
            <w:pPr>
              <w:pStyle w:val="TableTextS5"/>
              <w:spacing w:line="220" w:lineRule="exact"/>
              <w:rPr>
                <w:color w:val="000000"/>
              </w:rPr>
            </w:pPr>
            <w:proofErr w:type="gramStart"/>
            <w:r w:rsidRPr="00A07B30">
              <w:rPr>
                <w:color w:val="000000"/>
              </w:rPr>
              <w:t xml:space="preserve">MOBILE  </w:t>
            </w:r>
            <w:r w:rsidRPr="00A07B30">
              <w:rPr>
                <w:rStyle w:val="Artref"/>
                <w:color w:val="000000"/>
              </w:rPr>
              <w:t>5.343</w:t>
            </w:r>
            <w:proofErr w:type="gramEnd"/>
          </w:p>
          <w:p w14:paraId="13A5C7BA" w14:textId="77777777" w:rsidR="00AB62A9" w:rsidRPr="00A07B30" w:rsidRDefault="00AB62A9" w:rsidP="00F51488">
            <w:pPr>
              <w:pStyle w:val="TableTextS5"/>
              <w:spacing w:line="220" w:lineRule="exact"/>
              <w:rPr>
                <w:color w:val="000000"/>
              </w:rPr>
            </w:pPr>
            <w:r w:rsidRPr="00A07B30">
              <w:rPr>
                <w:color w:val="000000"/>
              </w:rPr>
              <w:t>MOBILE-SATELLITE</w:t>
            </w:r>
            <w:r w:rsidRPr="00A07B30">
              <w:rPr>
                <w:color w:val="000000"/>
              </w:rPr>
              <w:br/>
              <w:t>(space-to-</w:t>
            </w:r>
            <w:proofErr w:type="gramStart"/>
            <w:r w:rsidRPr="00A07B30">
              <w:rPr>
                <w:color w:val="000000"/>
              </w:rPr>
              <w:t xml:space="preserve">Earth)  </w:t>
            </w:r>
            <w:r w:rsidRPr="00A07B30">
              <w:rPr>
                <w:rStyle w:val="Artref"/>
                <w:color w:val="000000"/>
              </w:rPr>
              <w:t>5.348</w:t>
            </w:r>
            <w:proofErr w:type="gramEnd"/>
            <w:r w:rsidRPr="00A07B30">
              <w:rPr>
                <w:color w:val="000000"/>
              </w:rPr>
              <w:t xml:space="preserve">  </w:t>
            </w:r>
            <w:r w:rsidRPr="00A07B30">
              <w:rPr>
                <w:rStyle w:val="Artref"/>
                <w:color w:val="000000"/>
              </w:rPr>
              <w:t>5.348A</w:t>
            </w:r>
            <w:r w:rsidRPr="00A07B30">
              <w:rPr>
                <w:rStyle w:val="Artref"/>
                <w:color w:val="000000"/>
              </w:rPr>
              <w:br/>
              <w:t>5.348B</w:t>
            </w:r>
            <w:r w:rsidRPr="00A07B30">
              <w:rPr>
                <w:color w:val="000000"/>
              </w:rPr>
              <w:t xml:space="preserve"> </w:t>
            </w:r>
            <w:r w:rsidRPr="00A07B30">
              <w:rPr>
                <w:rStyle w:val="Artref"/>
                <w:color w:val="000000"/>
              </w:rPr>
              <w:t xml:space="preserve"> 5.351A</w:t>
            </w:r>
          </w:p>
        </w:tc>
        <w:tc>
          <w:tcPr>
            <w:tcW w:w="3095" w:type="dxa"/>
            <w:tcBorders>
              <w:top w:val="single" w:sz="4" w:space="0" w:color="auto"/>
              <w:left w:val="single" w:sz="4" w:space="0" w:color="auto"/>
              <w:right w:val="single" w:sz="4" w:space="0" w:color="auto"/>
            </w:tcBorders>
            <w:hideMark/>
          </w:tcPr>
          <w:p w14:paraId="59EBF114" w14:textId="77777777" w:rsidR="00AB62A9" w:rsidRPr="00A07B30" w:rsidRDefault="00AB62A9" w:rsidP="00F51488">
            <w:pPr>
              <w:pStyle w:val="TableTextS5"/>
              <w:spacing w:line="220" w:lineRule="exact"/>
              <w:rPr>
                <w:rStyle w:val="Tablefreq"/>
              </w:rPr>
            </w:pPr>
            <w:r w:rsidRPr="00A07B30">
              <w:rPr>
                <w:rStyle w:val="Tablefreq"/>
              </w:rPr>
              <w:t>1 518-1 525</w:t>
            </w:r>
          </w:p>
          <w:p w14:paraId="4B8C632F" w14:textId="77777777" w:rsidR="00AB62A9" w:rsidRPr="00A07B30" w:rsidRDefault="00AB62A9" w:rsidP="00F51488">
            <w:pPr>
              <w:pStyle w:val="TableTextS5"/>
              <w:spacing w:line="220" w:lineRule="exact"/>
              <w:rPr>
                <w:color w:val="000000"/>
              </w:rPr>
            </w:pPr>
            <w:r w:rsidRPr="00A07B30">
              <w:rPr>
                <w:color w:val="000000"/>
              </w:rPr>
              <w:t>FIXED</w:t>
            </w:r>
          </w:p>
          <w:p w14:paraId="63C5D086" w14:textId="77777777" w:rsidR="00AB62A9" w:rsidRPr="00A07B30" w:rsidRDefault="00AB62A9" w:rsidP="00F51488">
            <w:pPr>
              <w:pStyle w:val="TableTextS5"/>
              <w:spacing w:line="220" w:lineRule="exact"/>
              <w:rPr>
                <w:color w:val="000000"/>
              </w:rPr>
            </w:pPr>
            <w:r w:rsidRPr="00A07B30">
              <w:rPr>
                <w:color w:val="000000"/>
              </w:rPr>
              <w:t>MOBILE</w:t>
            </w:r>
          </w:p>
          <w:p w14:paraId="36DD8557" w14:textId="77777777" w:rsidR="00AB62A9" w:rsidRPr="00A07B30" w:rsidRDefault="00AB62A9" w:rsidP="00F51488">
            <w:pPr>
              <w:pStyle w:val="TableTextS5"/>
              <w:spacing w:line="220" w:lineRule="exact"/>
              <w:rPr>
                <w:color w:val="000000"/>
              </w:rPr>
            </w:pPr>
            <w:r w:rsidRPr="00A07B30">
              <w:rPr>
                <w:color w:val="000000"/>
              </w:rPr>
              <w:t>MOBILE-SATELLITE</w:t>
            </w:r>
            <w:r w:rsidRPr="00A07B30">
              <w:rPr>
                <w:color w:val="000000"/>
              </w:rPr>
              <w:br/>
              <w:t>(space-to-</w:t>
            </w:r>
            <w:proofErr w:type="gramStart"/>
            <w:r w:rsidRPr="00A07B30">
              <w:rPr>
                <w:color w:val="000000"/>
              </w:rPr>
              <w:t xml:space="preserve">Earth)  </w:t>
            </w:r>
            <w:r w:rsidRPr="00A07B30">
              <w:rPr>
                <w:rStyle w:val="Artref"/>
                <w:color w:val="000000"/>
              </w:rPr>
              <w:t>5.348</w:t>
            </w:r>
            <w:proofErr w:type="gramEnd"/>
            <w:r w:rsidRPr="00A07B30">
              <w:rPr>
                <w:color w:val="000000"/>
              </w:rPr>
              <w:t xml:space="preserve">  </w:t>
            </w:r>
            <w:r w:rsidRPr="00A07B30">
              <w:rPr>
                <w:rStyle w:val="Artref"/>
                <w:color w:val="000000"/>
              </w:rPr>
              <w:t>5.348A</w:t>
            </w:r>
            <w:r w:rsidRPr="00A07B30">
              <w:rPr>
                <w:rStyle w:val="Artref"/>
                <w:color w:val="000000"/>
              </w:rPr>
              <w:br/>
              <w:t>5.348B</w:t>
            </w:r>
            <w:r w:rsidRPr="00A07B30">
              <w:rPr>
                <w:color w:val="000000"/>
              </w:rPr>
              <w:t xml:space="preserve"> </w:t>
            </w:r>
            <w:r w:rsidRPr="00A07B30">
              <w:rPr>
                <w:rStyle w:val="Artref"/>
                <w:color w:val="000000"/>
              </w:rPr>
              <w:t xml:space="preserve"> 5.351A</w:t>
            </w:r>
          </w:p>
        </w:tc>
      </w:tr>
      <w:tr w:rsidR="00AB62A9" w:rsidRPr="00A07B30" w14:paraId="51138A9E" w14:textId="77777777" w:rsidTr="00F51488">
        <w:trPr>
          <w:cantSplit/>
          <w:trHeight w:val="270"/>
          <w:jc w:val="center"/>
        </w:trPr>
        <w:tc>
          <w:tcPr>
            <w:tcW w:w="3110" w:type="dxa"/>
            <w:gridSpan w:val="2"/>
            <w:tcBorders>
              <w:left w:val="single" w:sz="4" w:space="0" w:color="auto"/>
              <w:bottom w:val="single" w:sz="4" w:space="0" w:color="auto"/>
              <w:right w:val="single" w:sz="4" w:space="0" w:color="auto"/>
            </w:tcBorders>
          </w:tcPr>
          <w:p w14:paraId="2167B85A" w14:textId="77777777" w:rsidR="00AB62A9" w:rsidRPr="00A07B30" w:rsidRDefault="00AB62A9" w:rsidP="00F51488">
            <w:pPr>
              <w:pStyle w:val="TableTextS5"/>
              <w:spacing w:line="220" w:lineRule="exact"/>
              <w:rPr>
                <w:rStyle w:val="Tablefreq"/>
              </w:rPr>
            </w:pPr>
            <w:proofErr w:type="gramStart"/>
            <w:r w:rsidRPr="00A07B30">
              <w:rPr>
                <w:rStyle w:val="Artref"/>
                <w:color w:val="000000"/>
              </w:rPr>
              <w:t>5.341</w:t>
            </w:r>
            <w:r w:rsidRPr="00A07B30">
              <w:t xml:space="preserve">  </w:t>
            </w:r>
            <w:r w:rsidRPr="00A07B30">
              <w:rPr>
                <w:rStyle w:val="Artref"/>
                <w:color w:val="000000"/>
              </w:rPr>
              <w:t>5</w:t>
            </w:r>
            <w:proofErr w:type="gramEnd"/>
            <w:r w:rsidRPr="00A07B30">
              <w:rPr>
                <w:rStyle w:val="Artref"/>
                <w:color w:val="000000"/>
              </w:rPr>
              <w:t>.342</w:t>
            </w:r>
          </w:p>
        </w:tc>
        <w:tc>
          <w:tcPr>
            <w:tcW w:w="3094" w:type="dxa"/>
            <w:gridSpan w:val="2"/>
            <w:tcBorders>
              <w:left w:val="single" w:sz="4" w:space="0" w:color="auto"/>
              <w:bottom w:val="single" w:sz="4" w:space="0" w:color="auto"/>
              <w:right w:val="single" w:sz="4" w:space="0" w:color="auto"/>
            </w:tcBorders>
          </w:tcPr>
          <w:p w14:paraId="23181EA7" w14:textId="77777777" w:rsidR="00AB62A9" w:rsidRPr="00A07B30" w:rsidRDefault="00AB62A9" w:rsidP="00F51488">
            <w:pPr>
              <w:pStyle w:val="TableTextS5"/>
              <w:spacing w:line="220" w:lineRule="exact"/>
              <w:rPr>
                <w:rStyle w:val="Tablefreq"/>
              </w:rPr>
            </w:pPr>
            <w:proofErr w:type="gramStart"/>
            <w:r w:rsidRPr="00A07B30">
              <w:rPr>
                <w:rStyle w:val="Artref"/>
                <w:color w:val="000000"/>
              </w:rPr>
              <w:t>5.341</w:t>
            </w:r>
            <w:r w:rsidRPr="00A07B30">
              <w:rPr>
                <w:color w:val="000000"/>
              </w:rPr>
              <w:t xml:space="preserve">  </w:t>
            </w:r>
            <w:r w:rsidRPr="00A07B30">
              <w:rPr>
                <w:rStyle w:val="Artref"/>
                <w:color w:val="000000"/>
              </w:rPr>
              <w:t>5</w:t>
            </w:r>
            <w:proofErr w:type="gramEnd"/>
            <w:r w:rsidRPr="00A07B30">
              <w:rPr>
                <w:rStyle w:val="Artref"/>
                <w:color w:val="000000"/>
              </w:rPr>
              <w:t>.344</w:t>
            </w:r>
          </w:p>
        </w:tc>
        <w:tc>
          <w:tcPr>
            <w:tcW w:w="3095" w:type="dxa"/>
            <w:tcBorders>
              <w:left w:val="single" w:sz="4" w:space="0" w:color="auto"/>
              <w:bottom w:val="single" w:sz="4" w:space="0" w:color="auto"/>
              <w:right w:val="single" w:sz="4" w:space="0" w:color="auto"/>
            </w:tcBorders>
          </w:tcPr>
          <w:p w14:paraId="6F5CAADB" w14:textId="77777777" w:rsidR="00AB62A9" w:rsidRPr="00A07B30" w:rsidRDefault="00AB62A9" w:rsidP="00F51488">
            <w:pPr>
              <w:pStyle w:val="TableTextS5"/>
              <w:spacing w:line="220" w:lineRule="exact"/>
              <w:rPr>
                <w:rStyle w:val="Tablefreq"/>
              </w:rPr>
            </w:pPr>
            <w:r w:rsidRPr="00A07B30">
              <w:rPr>
                <w:rStyle w:val="Artref"/>
                <w:color w:val="000000"/>
              </w:rPr>
              <w:t>5.341</w:t>
            </w:r>
          </w:p>
        </w:tc>
      </w:tr>
      <w:tr w:rsidR="00AB62A9" w:rsidRPr="00A07B30" w14:paraId="3533F057" w14:textId="77777777" w:rsidTr="00F51488">
        <w:trPr>
          <w:cantSplit/>
          <w:trHeight w:val="2810"/>
          <w:jc w:val="center"/>
        </w:trPr>
        <w:tc>
          <w:tcPr>
            <w:tcW w:w="3110" w:type="dxa"/>
            <w:gridSpan w:val="2"/>
            <w:tcBorders>
              <w:top w:val="single" w:sz="4" w:space="0" w:color="auto"/>
              <w:left w:val="single" w:sz="4" w:space="0" w:color="auto"/>
              <w:right w:val="single" w:sz="4" w:space="0" w:color="auto"/>
            </w:tcBorders>
          </w:tcPr>
          <w:p w14:paraId="75B9C15D" w14:textId="77777777" w:rsidR="00AB62A9" w:rsidRPr="00A07B30" w:rsidRDefault="00AB62A9" w:rsidP="00F51488">
            <w:pPr>
              <w:pStyle w:val="TableTextS5"/>
              <w:rPr>
                <w:rStyle w:val="Tablefreq"/>
              </w:rPr>
            </w:pPr>
            <w:r w:rsidRPr="00A07B30">
              <w:rPr>
                <w:rStyle w:val="Tablefreq"/>
              </w:rPr>
              <w:t>1 525-1 530</w:t>
            </w:r>
          </w:p>
          <w:p w14:paraId="723BF130" w14:textId="77777777" w:rsidR="00AB62A9" w:rsidRPr="00A07B30" w:rsidRDefault="00AB62A9" w:rsidP="00F51488">
            <w:pPr>
              <w:pStyle w:val="TableTextS5"/>
              <w:rPr>
                <w:color w:val="000000"/>
              </w:rPr>
            </w:pPr>
            <w:r w:rsidRPr="00A07B30">
              <w:rPr>
                <w:color w:val="000000"/>
              </w:rPr>
              <w:t>SPACE OPERATION</w:t>
            </w:r>
            <w:r w:rsidRPr="00A07B30">
              <w:rPr>
                <w:color w:val="000000"/>
              </w:rPr>
              <w:br/>
              <w:t>(space-to-Earth)</w:t>
            </w:r>
          </w:p>
          <w:p w14:paraId="00A0A791" w14:textId="77777777" w:rsidR="00AB62A9" w:rsidRPr="00A07B30" w:rsidRDefault="00AB62A9" w:rsidP="00F51488">
            <w:pPr>
              <w:pStyle w:val="TableTextS5"/>
              <w:rPr>
                <w:color w:val="000000"/>
              </w:rPr>
            </w:pPr>
            <w:r w:rsidRPr="00A07B30">
              <w:rPr>
                <w:color w:val="000000"/>
              </w:rPr>
              <w:t>FIXED</w:t>
            </w:r>
          </w:p>
          <w:p w14:paraId="2E491329" w14:textId="77777777" w:rsidR="00AB62A9" w:rsidRPr="00A07B30" w:rsidRDefault="00AB62A9" w:rsidP="00F51488">
            <w:pPr>
              <w:pStyle w:val="TableTextS5"/>
              <w:rPr>
                <w:color w:val="000000"/>
              </w:rPr>
            </w:pPr>
            <w:r w:rsidRPr="00A07B30">
              <w:rPr>
                <w:color w:val="000000"/>
              </w:rPr>
              <w:t>MOBILE-SATELLITE</w:t>
            </w:r>
            <w:r w:rsidRPr="00A07B30">
              <w:rPr>
                <w:color w:val="000000"/>
              </w:rPr>
              <w:br/>
              <w:t>(space-to-</w:t>
            </w:r>
            <w:proofErr w:type="gramStart"/>
            <w:r w:rsidRPr="00A07B30">
              <w:rPr>
                <w:color w:val="000000"/>
              </w:rPr>
              <w:t xml:space="preserve">Earth)  </w:t>
            </w:r>
            <w:r w:rsidRPr="00A07B30">
              <w:rPr>
                <w:rStyle w:val="Artref"/>
                <w:color w:val="000000"/>
              </w:rPr>
              <w:t>5.208B</w:t>
            </w:r>
            <w:proofErr w:type="gramEnd"/>
            <w:r w:rsidRPr="00A07B30">
              <w:rPr>
                <w:color w:val="000000"/>
              </w:rPr>
              <w:t xml:space="preserve">  </w:t>
            </w:r>
            <w:r w:rsidRPr="00A07B30">
              <w:rPr>
                <w:rStyle w:val="Artref"/>
                <w:color w:val="000000"/>
              </w:rPr>
              <w:t>5.351A</w:t>
            </w:r>
          </w:p>
          <w:p w14:paraId="4470C930" w14:textId="77777777" w:rsidR="00AB62A9" w:rsidRPr="00A07B30" w:rsidRDefault="00AB62A9" w:rsidP="00F51488">
            <w:pPr>
              <w:pStyle w:val="TableTextS5"/>
              <w:rPr>
                <w:color w:val="000000"/>
              </w:rPr>
            </w:pPr>
            <w:r w:rsidRPr="00A07B30">
              <w:rPr>
                <w:color w:val="000000"/>
              </w:rPr>
              <w:t>Earth exploration-satellite</w:t>
            </w:r>
          </w:p>
          <w:p w14:paraId="35E30BBF" w14:textId="77777777" w:rsidR="00AB62A9" w:rsidRPr="00245518" w:rsidRDefault="00AB62A9" w:rsidP="00F51488">
            <w:pPr>
              <w:pStyle w:val="TableTextS5"/>
              <w:spacing w:line="220" w:lineRule="exact"/>
              <w:rPr>
                <w:lang w:val="fr-FR"/>
                <w:rPrChange w:id="826" w:author="David Weinreich" w:date="2024-07-11T17:05:00Z" w16du:dateUtc="2024-07-11T21:05:00Z">
                  <w:rPr/>
                </w:rPrChange>
              </w:rPr>
            </w:pPr>
            <w:r w:rsidRPr="00245518">
              <w:rPr>
                <w:color w:val="000000"/>
                <w:lang w:val="fr-FR"/>
                <w:rPrChange w:id="827" w:author="David Weinreich" w:date="2024-07-11T17:05:00Z" w16du:dateUtc="2024-07-11T21:05:00Z">
                  <w:rPr>
                    <w:color w:val="000000"/>
                  </w:rPr>
                </w:rPrChange>
              </w:rPr>
              <w:t xml:space="preserve">Mobile </w:t>
            </w:r>
            <w:proofErr w:type="spellStart"/>
            <w:r w:rsidRPr="00245518">
              <w:rPr>
                <w:color w:val="000000"/>
                <w:lang w:val="fr-FR"/>
                <w:rPrChange w:id="828" w:author="David Weinreich" w:date="2024-07-11T17:05:00Z" w16du:dateUtc="2024-07-11T21:05:00Z">
                  <w:rPr>
                    <w:color w:val="000000"/>
                  </w:rPr>
                </w:rPrChange>
              </w:rPr>
              <w:t>except</w:t>
            </w:r>
            <w:proofErr w:type="spellEnd"/>
            <w:r w:rsidRPr="00245518">
              <w:rPr>
                <w:color w:val="000000"/>
                <w:lang w:val="fr-FR"/>
                <w:rPrChange w:id="829" w:author="David Weinreich" w:date="2024-07-11T17:05:00Z" w16du:dateUtc="2024-07-11T21:05:00Z">
                  <w:rPr>
                    <w:color w:val="000000"/>
                  </w:rPr>
                </w:rPrChange>
              </w:rPr>
              <w:t xml:space="preserve"> </w:t>
            </w:r>
            <w:proofErr w:type="spellStart"/>
            <w:r w:rsidRPr="00245518">
              <w:rPr>
                <w:color w:val="000000"/>
                <w:lang w:val="fr-FR"/>
                <w:rPrChange w:id="830" w:author="David Weinreich" w:date="2024-07-11T17:05:00Z" w16du:dateUtc="2024-07-11T21:05:00Z">
                  <w:rPr>
                    <w:color w:val="000000"/>
                  </w:rPr>
                </w:rPrChange>
              </w:rPr>
              <w:t>aeronautical</w:t>
            </w:r>
            <w:proofErr w:type="spellEnd"/>
            <w:r w:rsidRPr="00245518">
              <w:rPr>
                <w:color w:val="000000"/>
                <w:lang w:val="fr-FR"/>
                <w:rPrChange w:id="831" w:author="David Weinreich" w:date="2024-07-11T17:05:00Z" w16du:dateUtc="2024-07-11T21:05:00Z">
                  <w:rPr>
                    <w:color w:val="000000"/>
                  </w:rPr>
                </w:rPrChange>
              </w:rPr>
              <w:t xml:space="preserve"> </w:t>
            </w:r>
            <w:r w:rsidRPr="00245518">
              <w:rPr>
                <w:color w:val="000000"/>
                <w:lang w:val="fr-FR"/>
                <w:rPrChange w:id="832" w:author="David Weinreich" w:date="2024-07-11T17:05:00Z" w16du:dateUtc="2024-07-11T21:05:00Z">
                  <w:rPr>
                    <w:color w:val="000000"/>
                  </w:rPr>
                </w:rPrChange>
              </w:rPr>
              <w:br/>
            </w:r>
            <w:proofErr w:type="gramStart"/>
            <w:r w:rsidRPr="00245518">
              <w:rPr>
                <w:color w:val="000000"/>
                <w:lang w:val="fr-FR"/>
                <w:rPrChange w:id="833" w:author="David Weinreich" w:date="2024-07-11T17:05:00Z" w16du:dateUtc="2024-07-11T21:05:00Z">
                  <w:rPr>
                    <w:color w:val="000000"/>
                  </w:rPr>
                </w:rPrChange>
              </w:rPr>
              <w:t xml:space="preserve">mobile  </w:t>
            </w:r>
            <w:r w:rsidRPr="00245518">
              <w:rPr>
                <w:rStyle w:val="Artref"/>
                <w:color w:val="000000"/>
                <w:lang w:val="fr-FR"/>
                <w:rPrChange w:id="834" w:author="David Weinreich" w:date="2024-07-11T17:05:00Z" w16du:dateUtc="2024-07-11T21:05:00Z">
                  <w:rPr>
                    <w:rStyle w:val="Artref"/>
                    <w:color w:val="000000"/>
                  </w:rPr>
                </w:rPrChange>
              </w:rPr>
              <w:t>5.349</w:t>
            </w:r>
            <w:proofErr w:type="gramEnd"/>
          </w:p>
          <w:p w14:paraId="62465D53" w14:textId="77777777" w:rsidR="00AB62A9" w:rsidRPr="00245518" w:rsidRDefault="00AB62A9" w:rsidP="00F51488">
            <w:pPr>
              <w:pStyle w:val="TableTextS5"/>
              <w:spacing w:line="220" w:lineRule="exact"/>
              <w:rPr>
                <w:lang w:val="fr-FR"/>
                <w:rPrChange w:id="835" w:author="David Weinreich" w:date="2024-07-11T17:05:00Z" w16du:dateUtc="2024-07-11T21:05:00Z">
                  <w:rPr/>
                </w:rPrChange>
              </w:rPr>
            </w:pPr>
            <w:proofErr w:type="gramStart"/>
            <w:r w:rsidRPr="00245518">
              <w:rPr>
                <w:rStyle w:val="Artref"/>
                <w:color w:val="000000"/>
                <w:lang w:val="fr-FR"/>
                <w:rPrChange w:id="836" w:author="David Weinreich" w:date="2024-07-11T17:05:00Z" w16du:dateUtc="2024-07-11T21:05:00Z">
                  <w:rPr>
                    <w:rStyle w:val="Artref"/>
                    <w:color w:val="000000"/>
                  </w:rPr>
                </w:rPrChange>
              </w:rPr>
              <w:t>5.341</w:t>
            </w:r>
            <w:r w:rsidRPr="00245518">
              <w:rPr>
                <w:color w:val="000000"/>
                <w:lang w:val="fr-FR"/>
                <w:rPrChange w:id="837" w:author="David Weinreich" w:date="2024-07-11T17:05:00Z" w16du:dateUtc="2024-07-11T21:05:00Z">
                  <w:rPr>
                    <w:color w:val="000000"/>
                  </w:rPr>
                </w:rPrChange>
              </w:rPr>
              <w:t xml:space="preserve">  </w:t>
            </w:r>
            <w:r w:rsidRPr="00245518">
              <w:rPr>
                <w:rStyle w:val="Artref"/>
                <w:color w:val="000000"/>
                <w:lang w:val="fr-FR"/>
                <w:rPrChange w:id="838" w:author="David Weinreich" w:date="2024-07-11T17:05:00Z" w16du:dateUtc="2024-07-11T21:05:00Z">
                  <w:rPr>
                    <w:rStyle w:val="Artref"/>
                    <w:color w:val="000000"/>
                  </w:rPr>
                </w:rPrChange>
              </w:rPr>
              <w:t>5.342</w:t>
            </w:r>
            <w:proofErr w:type="gramEnd"/>
            <w:r w:rsidRPr="00245518">
              <w:rPr>
                <w:color w:val="000000"/>
                <w:lang w:val="fr-FR"/>
                <w:rPrChange w:id="839" w:author="David Weinreich" w:date="2024-07-11T17:05:00Z" w16du:dateUtc="2024-07-11T21:05:00Z">
                  <w:rPr>
                    <w:color w:val="000000"/>
                  </w:rPr>
                </w:rPrChange>
              </w:rPr>
              <w:t xml:space="preserve">  </w:t>
            </w:r>
            <w:r w:rsidRPr="00245518">
              <w:rPr>
                <w:rStyle w:val="Artref"/>
                <w:color w:val="000000"/>
                <w:lang w:val="fr-FR"/>
                <w:rPrChange w:id="840" w:author="David Weinreich" w:date="2024-07-11T17:05:00Z" w16du:dateUtc="2024-07-11T21:05:00Z">
                  <w:rPr>
                    <w:rStyle w:val="Artref"/>
                    <w:color w:val="000000"/>
                  </w:rPr>
                </w:rPrChange>
              </w:rPr>
              <w:t>5.350</w:t>
            </w:r>
            <w:r w:rsidRPr="00245518">
              <w:rPr>
                <w:color w:val="000000"/>
                <w:lang w:val="fr-FR"/>
                <w:rPrChange w:id="841" w:author="David Weinreich" w:date="2024-07-11T17:05:00Z" w16du:dateUtc="2024-07-11T21:05:00Z">
                  <w:rPr>
                    <w:color w:val="000000"/>
                  </w:rPr>
                </w:rPrChange>
              </w:rPr>
              <w:t xml:space="preserve">  </w:t>
            </w:r>
            <w:r w:rsidRPr="00245518">
              <w:rPr>
                <w:rStyle w:val="Artref"/>
                <w:color w:val="000000"/>
                <w:lang w:val="fr-FR"/>
                <w:rPrChange w:id="842" w:author="David Weinreich" w:date="2024-07-11T17:05:00Z" w16du:dateUtc="2024-07-11T21:05:00Z">
                  <w:rPr>
                    <w:rStyle w:val="Artref"/>
                    <w:color w:val="000000"/>
                  </w:rPr>
                </w:rPrChange>
              </w:rPr>
              <w:t>5.351</w:t>
            </w:r>
            <w:r w:rsidRPr="00245518">
              <w:rPr>
                <w:color w:val="000000"/>
                <w:lang w:val="fr-FR"/>
                <w:rPrChange w:id="843" w:author="David Weinreich" w:date="2024-07-11T17:05:00Z" w16du:dateUtc="2024-07-11T21:05:00Z">
                  <w:rPr>
                    <w:color w:val="000000"/>
                  </w:rPr>
                </w:rPrChange>
              </w:rPr>
              <w:t xml:space="preserve">  </w:t>
            </w:r>
            <w:r w:rsidRPr="00245518">
              <w:rPr>
                <w:rStyle w:val="Artref"/>
                <w:color w:val="000000"/>
                <w:lang w:val="fr-FR"/>
                <w:rPrChange w:id="844" w:author="David Weinreich" w:date="2024-07-11T17:05:00Z" w16du:dateUtc="2024-07-11T21:05:00Z">
                  <w:rPr>
                    <w:rStyle w:val="Artref"/>
                    <w:color w:val="000000"/>
                  </w:rPr>
                </w:rPrChange>
              </w:rPr>
              <w:br/>
              <w:t>5.352A</w:t>
            </w:r>
            <w:r w:rsidRPr="00245518">
              <w:rPr>
                <w:color w:val="000000"/>
                <w:lang w:val="fr-FR"/>
                <w:rPrChange w:id="845" w:author="David Weinreich" w:date="2024-07-11T17:05:00Z" w16du:dateUtc="2024-07-11T21:05:00Z">
                  <w:rPr>
                    <w:color w:val="000000"/>
                  </w:rPr>
                </w:rPrChange>
              </w:rPr>
              <w:t xml:space="preserve">  </w:t>
            </w:r>
            <w:r w:rsidRPr="00245518">
              <w:rPr>
                <w:rStyle w:val="Artref"/>
                <w:color w:val="000000"/>
                <w:lang w:val="fr-FR"/>
                <w:rPrChange w:id="846" w:author="David Weinreich" w:date="2024-07-11T17:05:00Z" w16du:dateUtc="2024-07-11T21:05:00Z">
                  <w:rPr>
                    <w:rStyle w:val="Artref"/>
                    <w:color w:val="000000"/>
                  </w:rPr>
                </w:rPrChange>
              </w:rPr>
              <w:t>5.354</w:t>
            </w:r>
          </w:p>
        </w:tc>
        <w:tc>
          <w:tcPr>
            <w:tcW w:w="3094" w:type="dxa"/>
            <w:gridSpan w:val="2"/>
            <w:tcBorders>
              <w:top w:val="single" w:sz="4" w:space="0" w:color="auto"/>
              <w:left w:val="single" w:sz="4" w:space="0" w:color="auto"/>
              <w:right w:val="single" w:sz="4" w:space="0" w:color="auto"/>
            </w:tcBorders>
          </w:tcPr>
          <w:p w14:paraId="4077292C" w14:textId="77777777" w:rsidR="00AB62A9" w:rsidRPr="00A07B30" w:rsidRDefault="00AB62A9" w:rsidP="00F51488">
            <w:pPr>
              <w:pStyle w:val="TableTextS5"/>
              <w:rPr>
                <w:rStyle w:val="Tablefreq"/>
              </w:rPr>
            </w:pPr>
            <w:r w:rsidRPr="00A07B30">
              <w:rPr>
                <w:rStyle w:val="Tablefreq"/>
              </w:rPr>
              <w:t>1 525-1 530</w:t>
            </w:r>
          </w:p>
          <w:p w14:paraId="367345AA" w14:textId="77777777" w:rsidR="00AB62A9" w:rsidRPr="00A07B30" w:rsidRDefault="00AB62A9" w:rsidP="00F51488">
            <w:pPr>
              <w:pStyle w:val="TableTextS5"/>
              <w:rPr>
                <w:color w:val="000000"/>
              </w:rPr>
            </w:pPr>
            <w:r w:rsidRPr="00A07B30">
              <w:rPr>
                <w:color w:val="000000"/>
              </w:rPr>
              <w:t>SPACE OPERATION</w:t>
            </w:r>
            <w:r w:rsidRPr="00A07B30">
              <w:rPr>
                <w:color w:val="000000"/>
              </w:rPr>
              <w:br/>
              <w:t>(space-to-Earth)</w:t>
            </w:r>
          </w:p>
          <w:p w14:paraId="7F446BF0" w14:textId="77777777" w:rsidR="00AB62A9" w:rsidRPr="00A07B30" w:rsidRDefault="00AB62A9" w:rsidP="00F51488">
            <w:pPr>
              <w:pStyle w:val="TableTextS5"/>
              <w:rPr>
                <w:color w:val="000000"/>
              </w:rPr>
            </w:pPr>
            <w:r w:rsidRPr="00A07B30">
              <w:rPr>
                <w:color w:val="000000"/>
              </w:rPr>
              <w:t>MOBILE-SATELLITE</w:t>
            </w:r>
            <w:r w:rsidRPr="00A07B30">
              <w:rPr>
                <w:color w:val="000000"/>
              </w:rPr>
              <w:br/>
              <w:t>(space-to-</w:t>
            </w:r>
            <w:proofErr w:type="gramStart"/>
            <w:r w:rsidRPr="00A07B30">
              <w:rPr>
                <w:color w:val="000000"/>
              </w:rPr>
              <w:t xml:space="preserve">Earth)  </w:t>
            </w:r>
            <w:r w:rsidRPr="00A07B30">
              <w:rPr>
                <w:rStyle w:val="Artref"/>
                <w:color w:val="000000"/>
              </w:rPr>
              <w:t>5.208B</w:t>
            </w:r>
            <w:proofErr w:type="gramEnd"/>
            <w:r w:rsidRPr="00A07B30">
              <w:rPr>
                <w:color w:val="000000"/>
              </w:rPr>
              <w:t xml:space="preserve">  </w:t>
            </w:r>
            <w:r w:rsidRPr="00A07B30">
              <w:rPr>
                <w:rStyle w:val="Artref"/>
                <w:color w:val="000000"/>
              </w:rPr>
              <w:t>5.351A</w:t>
            </w:r>
          </w:p>
          <w:p w14:paraId="7EEDC694" w14:textId="77777777" w:rsidR="00AB62A9" w:rsidRPr="00A07B30" w:rsidRDefault="00AB62A9" w:rsidP="00F51488">
            <w:pPr>
              <w:pStyle w:val="TableTextS5"/>
              <w:rPr>
                <w:color w:val="000000"/>
              </w:rPr>
            </w:pPr>
            <w:r w:rsidRPr="00A07B30">
              <w:rPr>
                <w:color w:val="000000"/>
              </w:rPr>
              <w:t>Earth exploration-satellite</w:t>
            </w:r>
          </w:p>
          <w:p w14:paraId="02E8074B" w14:textId="77777777" w:rsidR="00AB62A9" w:rsidRPr="00A07B30" w:rsidRDefault="00AB62A9" w:rsidP="00F51488">
            <w:pPr>
              <w:pStyle w:val="TableTextS5"/>
              <w:rPr>
                <w:color w:val="000000"/>
              </w:rPr>
            </w:pPr>
            <w:r w:rsidRPr="00A07B30">
              <w:rPr>
                <w:color w:val="000000"/>
              </w:rPr>
              <w:t>Fixed</w:t>
            </w:r>
          </w:p>
          <w:p w14:paraId="1A6C6E89" w14:textId="77777777" w:rsidR="00AB62A9" w:rsidRPr="00A07B30" w:rsidRDefault="00AB62A9" w:rsidP="00F51488">
            <w:pPr>
              <w:pStyle w:val="TableTextS5"/>
              <w:spacing w:line="220" w:lineRule="exact"/>
            </w:pPr>
            <w:proofErr w:type="gramStart"/>
            <w:r w:rsidRPr="00A07B30">
              <w:rPr>
                <w:color w:val="000000"/>
              </w:rPr>
              <w:t xml:space="preserve">Mobile  </w:t>
            </w:r>
            <w:r w:rsidRPr="00A07B30">
              <w:rPr>
                <w:rStyle w:val="Artref"/>
                <w:color w:val="000000"/>
              </w:rPr>
              <w:t>5.343</w:t>
            </w:r>
            <w:proofErr w:type="gramEnd"/>
          </w:p>
          <w:p w14:paraId="4CD950A4" w14:textId="77777777" w:rsidR="00AB62A9" w:rsidRPr="00A07B30" w:rsidRDefault="00AB62A9" w:rsidP="00F51488">
            <w:pPr>
              <w:pStyle w:val="TableTextS5"/>
              <w:spacing w:line="220" w:lineRule="exact"/>
            </w:pPr>
            <w:r w:rsidRPr="00A07B30">
              <w:rPr>
                <w:color w:val="000000"/>
              </w:rPr>
              <w:br/>
            </w:r>
            <w:proofErr w:type="gramStart"/>
            <w:r w:rsidRPr="00A07B30">
              <w:rPr>
                <w:rStyle w:val="Artref"/>
                <w:color w:val="000000"/>
              </w:rPr>
              <w:t>5.341</w:t>
            </w:r>
            <w:r w:rsidRPr="00A07B30">
              <w:rPr>
                <w:color w:val="000000"/>
              </w:rPr>
              <w:t xml:space="preserve">  </w:t>
            </w:r>
            <w:r w:rsidRPr="00A07B30">
              <w:rPr>
                <w:rStyle w:val="Artref"/>
                <w:color w:val="000000"/>
              </w:rPr>
              <w:t>5.351</w:t>
            </w:r>
            <w:proofErr w:type="gramEnd"/>
            <w:r w:rsidRPr="00A07B30">
              <w:rPr>
                <w:color w:val="000000"/>
              </w:rPr>
              <w:t xml:space="preserve">  </w:t>
            </w:r>
            <w:r w:rsidRPr="00A07B30">
              <w:rPr>
                <w:rStyle w:val="Artref"/>
                <w:color w:val="000000"/>
              </w:rPr>
              <w:t>5.354</w:t>
            </w:r>
          </w:p>
        </w:tc>
        <w:tc>
          <w:tcPr>
            <w:tcW w:w="3095" w:type="dxa"/>
            <w:tcBorders>
              <w:top w:val="single" w:sz="4" w:space="0" w:color="auto"/>
              <w:left w:val="single" w:sz="4" w:space="0" w:color="auto"/>
              <w:right w:val="single" w:sz="4" w:space="0" w:color="auto"/>
            </w:tcBorders>
          </w:tcPr>
          <w:p w14:paraId="47F79060" w14:textId="77777777" w:rsidR="00AB62A9" w:rsidRPr="00A07B30" w:rsidRDefault="00AB62A9" w:rsidP="00F51488">
            <w:pPr>
              <w:pStyle w:val="TableTextS5"/>
              <w:rPr>
                <w:rStyle w:val="Tablefreq"/>
              </w:rPr>
            </w:pPr>
            <w:r w:rsidRPr="00A07B30">
              <w:rPr>
                <w:rStyle w:val="Tablefreq"/>
              </w:rPr>
              <w:t>1 525-1 530</w:t>
            </w:r>
          </w:p>
          <w:p w14:paraId="7F6A82D2" w14:textId="77777777" w:rsidR="00AB62A9" w:rsidRPr="00A07B30" w:rsidRDefault="00AB62A9" w:rsidP="00F51488">
            <w:pPr>
              <w:pStyle w:val="TableTextS5"/>
              <w:rPr>
                <w:color w:val="000000"/>
              </w:rPr>
            </w:pPr>
            <w:r w:rsidRPr="00A07B30">
              <w:rPr>
                <w:color w:val="000000"/>
              </w:rPr>
              <w:t>SPACE OPERATION</w:t>
            </w:r>
            <w:r w:rsidRPr="00A07B30">
              <w:rPr>
                <w:color w:val="000000"/>
              </w:rPr>
              <w:br/>
              <w:t>(space-to-Earth)</w:t>
            </w:r>
          </w:p>
          <w:p w14:paraId="3429AB39" w14:textId="77777777" w:rsidR="00AB62A9" w:rsidRPr="00A07B30" w:rsidRDefault="00AB62A9" w:rsidP="00F51488">
            <w:pPr>
              <w:pStyle w:val="TableTextS5"/>
              <w:rPr>
                <w:color w:val="000000"/>
              </w:rPr>
            </w:pPr>
            <w:r w:rsidRPr="00A07B30">
              <w:rPr>
                <w:color w:val="000000"/>
              </w:rPr>
              <w:t>FIXED</w:t>
            </w:r>
          </w:p>
          <w:p w14:paraId="3D9A8A24" w14:textId="77777777" w:rsidR="00AB62A9" w:rsidRPr="00A07B30" w:rsidRDefault="00AB62A9" w:rsidP="00F51488">
            <w:pPr>
              <w:pStyle w:val="TableTextS5"/>
              <w:rPr>
                <w:color w:val="000000"/>
              </w:rPr>
            </w:pPr>
            <w:r w:rsidRPr="00A07B30">
              <w:rPr>
                <w:color w:val="000000"/>
              </w:rPr>
              <w:t>MOBILE-SATELLITE</w:t>
            </w:r>
            <w:r w:rsidRPr="00A07B30">
              <w:rPr>
                <w:color w:val="000000"/>
              </w:rPr>
              <w:br/>
              <w:t>(space-to-</w:t>
            </w:r>
            <w:proofErr w:type="gramStart"/>
            <w:r w:rsidRPr="00A07B30">
              <w:rPr>
                <w:color w:val="000000"/>
              </w:rPr>
              <w:t xml:space="preserve">Earth)  </w:t>
            </w:r>
            <w:r w:rsidRPr="00A07B30">
              <w:rPr>
                <w:rStyle w:val="Artref"/>
                <w:color w:val="000000"/>
              </w:rPr>
              <w:t>5.208B</w:t>
            </w:r>
            <w:proofErr w:type="gramEnd"/>
            <w:r w:rsidRPr="00A07B30">
              <w:rPr>
                <w:color w:val="000000"/>
              </w:rPr>
              <w:t xml:space="preserve">  </w:t>
            </w:r>
            <w:r w:rsidRPr="00A07B30">
              <w:rPr>
                <w:rStyle w:val="Artref"/>
                <w:color w:val="000000"/>
              </w:rPr>
              <w:t>5.351A</w:t>
            </w:r>
          </w:p>
          <w:p w14:paraId="6CB25826" w14:textId="77777777" w:rsidR="00AB62A9" w:rsidRPr="00A07B30" w:rsidRDefault="00AB62A9" w:rsidP="00F51488">
            <w:pPr>
              <w:pStyle w:val="TableTextS5"/>
              <w:rPr>
                <w:color w:val="000000"/>
              </w:rPr>
            </w:pPr>
            <w:r w:rsidRPr="00A07B30">
              <w:rPr>
                <w:color w:val="000000"/>
              </w:rPr>
              <w:t>Earth exploration-satellite</w:t>
            </w:r>
          </w:p>
          <w:p w14:paraId="10EC982D" w14:textId="77777777" w:rsidR="00AB62A9" w:rsidRPr="00A07B30" w:rsidRDefault="00AB62A9" w:rsidP="00F51488">
            <w:pPr>
              <w:pStyle w:val="TableTextS5"/>
              <w:spacing w:line="220" w:lineRule="exact"/>
            </w:pPr>
            <w:proofErr w:type="gramStart"/>
            <w:r w:rsidRPr="00A07B30">
              <w:rPr>
                <w:color w:val="000000"/>
              </w:rPr>
              <w:t xml:space="preserve">Mobile  </w:t>
            </w:r>
            <w:r w:rsidRPr="00A07B30">
              <w:rPr>
                <w:rStyle w:val="Artref"/>
                <w:color w:val="000000"/>
              </w:rPr>
              <w:t>5.349</w:t>
            </w:r>
            <w:proofErr w:type="gramEnd"/>
          </w:p>
          <w:p w14:paraId="5F96BF40" w14:textId="77777777" w:rsidR="00AB62A9" w:rsidRPr="00A07B30" w:rsidRDefault="00AB62A9" w:rsidP="00F51488">
            <w:pPr>
              <w:pStyle w:val="TableTextS5"/>
              <w:spacing w:line="220" w:lineRule="exact"/>
            </w:pPr>
            <w:r w:rsidRPr="00A07B30">
              <w:rPr>
                <w:color w:val="000000"/>
              </w:rPr>
              <w:br/>
            </w:r>
            <w:proofErr w:type="gramStart"/>
            <w:r w:rsidRPr="00A07B30">
              <w:rPr>
                <w:rStyle w:val="Artref"/>
                <w:color w:val="000000"/>
              </w:rPr>
              <w:t>5.341</w:t>
            </w:r>
            <w:r w:rsidRPr="00A07B30">
              <w:rPr>
                <w:color w:val="000000"/>
              </w:rPr>
              <w:t xml:space="preserve">  </w:t>
            </w:r>
            <w:r w:rsidRPr="00A07B30">
              <w:rPr>
                <w:rStyle w:val="Artref"/>
                <w:color w:val="000000"/>
              </w:rPr>
              <w:t>5.351</w:t>
            </w:r>
            <w:proofErr w:type="gramEnd"/>
            <w:r w:rsidRPr="00A07B30">
              <w:rPr>
                <w:color w:val="000000"/>
              </w:rPr>
              <w:t xml:space="preserve">  </w:t>
            </w:r>
            <w:r w:rsidRPr="00A07B30">
              <w:rPr>
                <w:rStyle w:val="Artref"/>
                <w:color w:val="000000"/>
              </w:rPr>
              <w:t>5.352A</w:t>
            </w:r>
            <w:r w:rsidRPr="00A07B30">
              <w:rPr>
                <w:color w:val="000000"/>
              </w:rPr>
              <w:t xml:space="preserve">  </w:t>
            </w:r>
            <w:r w:rsidRPr="00A07B30">
              <w:rPr>
                <w:rStyle w:val="Artref"/>
                <w:color w:val="000000"/>
              </w:rPr>
              <w:t>5.354</w:t>
            </w:r>
          </w:p>
        </w:tc>
      </w:tr>
      <w:tr w:rsidR="00AB62A9" w:rsidRPr="00A07B30" w14:paraId="16B0FEEB" w14:textId="77777777" w:rsidTr="00F51488">
        <w:trPr>
          <w:cantSplit/>
          <w:trHeight w:val="2626"/>
          <w:jc w:val="center"/>
        </w:trPr>
        <w:tc>
          <w:tcPr>
            <w:tcW w:w="3110" w:type="dxa"/>
            <w:gridSpan w:val="2"/>
            <w:tcBorders>
              <w:top w:val="single" w:sz="6" w:space="0" w:color="auto"/>
              <w:left w:val="single" w:sz="6" w:space="0" w:color="auto"/>
              <w:right w:val="single" w:sz="6" w:space="0" w:color="auto"/>
            </w:tcBorders>
          </w:tcPr>
          <w:p w14:paraId="2497F746" w14:textId="77777777" w:rsidR="00AB62A9" w:rsidRPr="00A07B30" w:rsidRDefault="00AB62A9" w:rsidP="00F51488">
            <w:pPr>
              <w:pStyle w:val="TableTextS5"/>
              <w:rPr>
                <w:rStyle w:val="Tablefreq"/>
              </w:rPr>
            </w:pPr>
            <w:r w:rsidRPr="00A07B30">
              <w:rPr>
                <w:rStyle w:val="Tablefreq"/>
              </w:rPr>
              <w:t>1 530-1 535</w:t>
            </w:r>
          </w:p>
          <w:p w14:paraId="74F5FEB6" w14:textId="77777777" w:rsidR="00AB62A9" w:rsidRPr="00A07B30" w:rsidRDefault="00AB62A9" w:rsidP="00F51488">
            <w:pPr>
              <w:pStyle w:val="TableTextS5"/>
              <w:rPr>
                <w:color w:val="000000"/>
              </w:rPr>
            </w:pPr>
            <w:r w:rsidRPr="00A07B30">
              <w:rPr>
                <w:color w:val="000000"/>
              </w:rPr>
              <w:t>SPACE OPERATION</w:t>
            </w:r>
            <w:r w:rsidRPr="00A07B30">
              <w:rPr>
                <w:color w:val="000000"/>
              </w:rPr>
              <w:br/>
              <w:t>(space-to-Earth)</w:t>
            </w:r>
          </w:p>
          <w:p w14:paraId="1C39747F" w14:textId="77777777" w:rsidR="00AB62A9" w:rsidRPr="00A07B30" w:rsidRDefault="00AB62A9" w:rsidP="00F51488">
            <w:pPr>
              <w:pStyle w:val="TableTextS5"/>
              <w:rPr>
                <w:color w:val="000000"/>
              </w:rPr>
            </w:pPr>
            <w:r w:rsidRPr="00A07B30">
              <w:rPr>
                <w:color w:val="000000"/>
              </w:rPr>
              <w:t>MOBILE-SATELLITE</w:t>
            </w:r>
            <w:r w:rsidRPr="00A07B30">
              <w:rPr>
                <w:color w:val="000000"/>
              </w:rPr>
              <w:br/>
              <w:t>(space-to-</w:t>
            </w:r>
            <w:proofErr w:type="gramStart"/>
            <w:r w:rsidRPr="00A07B30">
              <w:rPr>
                <w:color w:val="000000"/>
              </w:rPr>
              <w:t xml:space="preserve">Earth)  </w:t>
            </w:r>
            <w:r w:rsidRPr="00A07B30">
              <w:rPr>
                <w:rStyle w:val="Artref"/>
                <w:color w:val="000000"/>
              </w:rPr>
              <w:t>5.208B</w:t>
            </w:r>
            <w:proofErr w:type="gramEnd"/>
            <w:r w:rsidRPr="00A07B30">
              <w:rPr>
                <w:color w:val="000000"/>
              </w:rPr>
              <w:t xml:space="preserve">  </w:t>
            </w:r>
            <w:r w:rsidRPr="00A07B30">
              <w:rPr>
                <w:rStyle w:val="Artref"/>
                <w:color w:val="000000"/>
              </w:rPr>
              <w:t>5.351A</w:t>
            </w:r>
            <w:r w:rsidRPr="00A07B30">
              <w:rPr>
                <w:color w:val="000000"/>
              </w:rPr>
              <w:t xml:space="preserve">  </w:t>
            </w:r>
            <w:r w:rsidRPr="00A07B30">
              <w:rPr>
                <w:rStyle w:val="Artref"/>
                <w:color w:val="000000"/>
              </w:rPr>
              <w:t>5.353A</w:t>
            </w:r>
          </w:p>
          <w:p w14:paraId="6336E0A9" w14:textId="77777777" w:rsidR="00AB62A9" w:rsidRPr="00A07B30" w:rsidRDefault="00AB62A9" w:rsidP="00F51488">
            <w:pPr>
              <w:pStyle w:val="TableTextS5"/>
              <w:rPr>
                <w:color w:val="000000"/>
              </w:rPr>
            </w:pPr>
            <w:r w:rsidRPr="00A07B30">
              <w:rPr>
                <w:color w:val="000000"/>
              </w:rPr>
              <w:t>Earth exploration-satellite</w:t>
            </w:r>
          </w:p>
          <w:p w14:paraId="4B5599E5" w14:textId="77777777" w:rsidR="00AB62A9" w:rsidRPr="00A07B30" w:rsidRDefault="00AB62A9" w:rsidP="00F51488">
            <w:pPr>
              <w:pStyle w:val="TableTextS5"/>
              <w:rPr>
                <w:color w:val="000000"/>
              </w:rPr>
            </w:pPr>
            <w:r w:rsidRPr="00A07B30">
              <w:rPr>
                <w:color w:val="000000"/>
              </w:rPr>
              <w:t>Fixed</w:t>
            </w:r>
          </w:p>
          <w:p w14:paraId="2DFDD29D" w14:textId="77777777" w:rsidR="00AB62A9" w:rsidRPr="00A07B30" w:rsidRDefault="00AB62A9" w:rsidP="00F51488">
            <w:pPr>
              <w:pStyle w:val="TableTextS5"/>
              <w:rPr>
                <w:rStyle w:val="Tablefreq"/>
              </w:rPr>
            </w:pPr>
            <w:r w:rsidRPr="00A07B30">
              <w:rPr>
                <w:color w:val="000000"/>
              </w:rPr>
              <w:t>Mobile except aeronautical mobile</w:t>
            </w:r>
          </w:p>
          <w:p w14:paraId="7D85A480" w14:textId="77777777" w:rsidR="00AB62A9" w:rsidRPr="00A07B30" w:rsidRDefault="00AB62A9" w:rsidP="00F51488">
            <w:pPr>
              <w:pStyle w:val="TableTextS5"/>
              <w:rPr>
                <w:rStyle w:val="Tablefreq"/>
              </w:rPr>
            </w:pPr>
            <w:proofErr w:type="gramStart"/>
            <w:r w:rsidRPr="00A07B30">
              <w:rPr>
                <w:rStyle w:val="Artref"/>
                <w:color w:val="000000"/>
              </w:rPr>
              <w:t>5.341</w:t>
            </w:r>
            <w:r w:rsidRPr="00A07B30">
              <w:rPr>
                <w:color w:val="000000"/>
              </w:rPr>
              <w:t xml:space="preserve">  </w:t>
            </w:r>
            <w:r w:rsidRPr="00A07B30">
              <w:rPr>
                <w:rStyle w:val="Artref"/>
                <w:color w:val="000000"/>
              </w:rPr>
              <w:t>5.342</w:t>
            </w:r>
            <w:proofErr w:type="gramEnd"/>
            <w:r w:rsidRPr="00A07B30">
              <w:rPr>
                <w:color w:val="000000"/>
              </w:rPr>
              <w:t xml:space="preserve">  </w:t>
            </w:r>
            <w:r w:rsidRPr="00A07B30">
              <w:rPr>
                <w:rStyle w:val="Artref"/>
                <w:color w:val="000000"/>
              </w:rPr>
              <w:t>5.351</w:t>
            </w:r>
            <w:r w:rsidRPr="00A07B30">
              <w:rPr>
                <w:color w:val="000000"/>
              </w:rPr>
              <w:t xml:space="preserve">  </w:t>
            </w:r>
            <w:r w:rsidRPr="00A07B30">
              <w:rPr>
                <w:rStyle w:val="Artref"/>
                <w:color w:val="000000"/>
              </w:rPr>
              <w:t>5.354</w:t>
            </w:r>
          </w:p>
        </w:tc>
        <w:tc>
          <w:tcPr>
            <w:tcW w:w="6189" w:type="dxa"/>
            <w:gridSpan w:val="3"/>
            <w:tcBorders>
              <w:top w:val="single" w:sz="6" w:space="0" w:color="auto"/>
              <w:left w:val="nil"/>
              <w:right w:val="single" w:sz="4" w:space="0" w:color="auto"/>
            </w:tcBorders>
          </w:tcPr>
          <w:p w14:paraId="0B04D00B" w14:textId="77777777" w:rsidR="00AB62A9" w:rsidRPr="00A07B30" w:rsidRDefault="00AB62A9" w:rsidP="00F51488">
            <w:pPr>
              <w:pStyle w:val="TableTextS5"/>
              <w:tabs>
                <w:tab w:val="clear" w:pos="170"/>
                <w:tab w:val="left" w:pos="459"/>
              </w:tabs>
              <w:rPr>
                <w:rStyle w:val="Tablefreq"/>
              </w:rPr>
            </w:pPr>
            <w:r w:rsidRPr="00A07B30">
              <w:rPr>
                <w:rStyle w:val="Tablefreq"/>
              </w:rPr>
              <w:t>1 530-1 535</w:t>
            </w:r>
          </w:p>
          <w:p w14:paraId="52ADEE1E" w14:textId="77777777" w:rsidR="00AB62A9" w:rsidRPr="00A07B30" w:rsidRDefault="00AB62A9" w:rsidP="00F51488">
            <w:pPr>
              <w:pStyle w:val="TableTextS5"/>
              <w:tabs>
                <w:tab w:val="clear" w:pos="170"/>
              </w:tabs>
              <w:rPr>
                <w:color w:val="000000"/>
              </w:rPr>
            </w:pPr>
            <w:r w:rsidRPr="00A07B30">
              <w:rPr>
                <w:color w:val="000000"/>
              </w:rPr>
              <w:tab/>
            </w:r>
            <w:r w:rsidRPr="00A07B30">
              <w:rPr>
                <w:color w:val="000000"/>
              </w:rPr>
              <w:tab/>
              <w:t>SPACE OPERATION (space-to-Earth)</w:t>
            </w:r>
          </w:p>
          <w:p w14:paraId="7594D09C" w14:textId="77777777" w:rsidR="00AB62A9" w:rsidRPr="00A07B30" w:rsidRDefault="00AB62A9" w:rsidP="00F51488">
            <w:pPr>
              <w:pStyle w:val="TableTextS5"/>
              <w:tabs>
                <w:tab w:val="clear" w:pos="170"/>
              </w:tabs>
              <w:rPr>
                <w:color w:val="000000"/>
              </w:rPr>
            </w:pPr>
            <w:r w:rsidRPr="00A07B30">
              <w:rPr>
                <w:color w:val="000000"/>
              </w:rPr>
              <w:tab/>
            </w:r>
            <w:r w:rsidRPr="00A07B30">
              <w:rPr>
                <w:color w:val="000000"/>
              </w:rPr>
              <w:tab/>
              <w:t>MOBILE-SATELLITE (space-to-</w:t>
            </w:r>
            <w:proofErr w:type="gramStart"/>
            <w:r w:rsidRPr="00A07B30">
              <w:rPr>
                <w:color w:val="000000"/>
              </w:rPr>
              <w:t xml:space="preserve">Earth)  </w:t>
            </w:r>
            <w:r w:rsidRPr="00A07B30">
              <w:rPr>
                <w:rStyle w:val="Artref"/>
                <w:color w:val="000000"/>
              </w:rPr>
              <w:t>5.208B</w:t>
            </w:r>
            <w:proofErr w:type="gramEnd"/>
            <w:r w:rsidRPr="00A07B30">
              <w:rPr>
                <w:color w:val="000000"/>
              </w:rPr>
              <w:t xml:space="preserve">  </w:t>
            </w:r>
            <w:r w:rsidRPr="00A07B30">
              <w:rPr>
                <w:rStyle w:val="Artref"/>
                <w:color w:val="000000"/>
              </w:rPr>
              <w:t>5.351A</w:t>
            </w:r>
            <w:r w:rsidRPr="00A07B30">
              <w:rPr>
                <w:color w:val="000000"/>
              </w:rPr>
              <w:t xml:space="preserve">  </w:t>
            </w:r>
            <w:r w:rsidRPr="00A07B30">
              <w:rPr>
                <w:rStyle w:val="Artref"/>
                <w:color w:val="000000"/>
              </w:rPr>
              <w:t>5.353A</w:t>
            </w:r>
          </w:p>
          <w:p w14:paraId="6913D719" w14:textId="77777777" w:rsidR="00AB62A9" w:rsidRPr="00A07B30" w:rsidRDefault="00AB62A9" w:rsidP="00F51488">
            <w:pPr>
              <w:pStyle w:val="TableTextS5"/>
              <w:tabs>
                <w:tab w:val="clear" w:pos="170"/>
              </w:tabs>
              <w:rPr>
                <w:color w:val="000000"/>
              </w:rPr>
            </w:pPr>
            <w:r w:rsidRPr="00A07B30">
              <w:rPr>
                <w:color w:val="000000"/>
              </w:rPr>
              <w:tab/>
            </w:r>
            <w:r w:rsidRPr="00A07B30">
              <w:rPr>
                <w:color w:val="000000"/>
              </w:rPr>
              <w:tab/>
              <w:t>Earth exploration-satellite</w:t>
            </w:r>
          </w:p>
          <w:p w14:paraId="392FBF9C" w14:textId="77777777" w:rsidR="00AB62A9" w:rsidRPr="00A07B30" w:rsidRDefault="00AB62A9" w:rsidP="00F51488">
            <w:pPr>
              <w:pStyle w:val="TableTextS5"/>
              <w:tabs>
                <w:tab w:val="clear" w:pos="170"/>
              </w:tabs>
              <w:rPr>
                <w:color w:val="000000"/>
              </w:rPr>
            </w:pPr>
            <w:r w:rsidRPr="00A07B30">
              <w:rPr>
                <w:color w:val="000000"/>
              </w:rPr>
              <w:tab/>
            </w:r>
            <w:r w:rsidRPr="00A07B30">
              <w:rPr>
                <w:color w:val="000000"/>
              </w:rPr>
              <w:tab/>
              <w:t>Fixed</w:t>
            </w:r>
          </w:p>
          <w:p w14:paraId="77D6A23A" w14:textId="77777777" w:rsidR="00AB62A9" w:rsidRPr="00A07B30" w:rsidRDefault="00AB62A9" w:rsidP="00F51488">
            <w:pPr>
              <w:pStyle w:val="TableTextS5"/>
              <w:rPr>
                <w:rStyle w:val="Tablefreq"/>
              </w:rPr>
            </w:pPr>
            <w:r w:rsidRPr="00A07B30">
              <w:rPr>
                <w:color w:val="000000"/>
              </w:rPr>
              <w:tab/>
            </w:r>
            <w:r w:rsidRPr="00A07B30">
              <w:rPr>
                <w:color w:val="000000"/>
              </w:rPr>
              <w:tab/>
            </w:r>
            <w:proofErr w:type="gramStart"/>
            <w:r w:rsidRPr="00A07B30">
              <w:rPr>
                <w:color w:val="000000"/>
              </w:rPr>
              <w:t xml:space="preserve">Mobile  </w:t>
            </w:r>
            <w:r w:rsidRPr="00A07B30">
              <w:rPr>
                <w:rStyle w:val="Artref"/>
                <w:color w:val="000000"/>
              </w:rPr>
              <w:t>5.343</w:t>
            </w:r>
            <w:proofErr w:type="gramEnd"/>
          </w:p>
          <w:p w14:paraId="001A941E" w14:textId="77777777" w:rsidR="00AB62A9" w:rsidRPr="00A07B30" w:rsidRDefault="00AB62A9" w:rsidP="00F51488">
            <w:pPr>
              <w:pStyle w:val="TableTextS5"/>
              <w:rPr>
                <w:rStyle w:val="Tablefreq"/>
              </w:rPr>
            </w:pPr>
            <w:r w:rsidRPr="00A07B30">
              <w:rPr>
                <w:rStyle w:val="Artref"/>
                <w:color w:val="000000"/>
              </w:rPr>
              <w:tab/>
            </w:r>
            <w:r w:rsidRPr="00A07B30">
              <w:rPr>
                <w:rStyle w:val="Artref"/>
                <w:color w:val="000000"/>
              </w:rPr>
              <w:tab/>
            </w:r>
            <w:proofErr w:type="gramStart"/>
            <w:r w:rsidRPr="00A07B30">
              <w:rPr>
                <w:rStyle w:val="Artref"/>
                <w:color w:val="000000"/>
              </w:rPr>
              <w:t>5.341</w:t>
            </w:r>
            <w:r w:rsidRPr="00A07B30">
              <w:rPr>
                <w:color w:val="000000"/>
              </w:rPr>
              <w:t xml:space="preserve">  </w:t>
            </w:r>
            <w:r w:rsidRPr="00A07B30">
              <w:rPr>
                <w:rStyle w:val="Artref"/>
                <w:color w:val="000000"/>
              </w:rPr>
              <w:t>5.351</w:t>
            </w:r>
            <w:proofErr w:type="gramEnd"/>
            <w:r w:rsidRPr="00A07B30">
              <w:rPr>
                <w:color w:val="000000"/>
              </w:rPr>
              <w:t xml:space="preserve">  </w:t>
            </w:r>
            <w:r w:rsidRPr="00A07B30">
              <w:rPr>
                <w:rStyle w:val="Artref"/>
                <w:color w:val="000000"/>
              </w:rPr>
              <w:t>5.354</w:t>
            </w:r>
          </w:p>
        </w:tc>
      </w:tr>
      <w:tr w:rsidR="00AB62A9" w:rsidRPr="00A07B30" w14:paraId="135FF1D0" w14:textId="77777777" w:rsidTr="00F51488">
        <w:trPr>
          <w:cantSplit/>
          <w:trHeight w:val="982"/>
          <w:jc w:val="center"/>
        </w:trPr>
        <w:tc>
          <w:tcPr>
            <w:tcW w:w="9299" w:type="dxa"/>
            <w:gridSpan w:val="5"/>
            <w:tcBorders>
              <w:top w:val="single" w:sz="4" w:space="0" w:color="auto"/>
              <w:left w:val="single" w:sz="4" w:space="0" w:color="auto"/>
              <w:bottom w:val="single" w:sz="4" w:space="0" w:color="auto"/>
              <w:right w:val="single" w:sz="4" w:space="0" w:color="auto"/>
            </w:tcBorders>
          </w:tcPr>
          <w:p w14:paraId="1F3043CF" w14:textId="77777777" w:rsidR="00AB62A9" w:rsidRPr="00A07B30" w:rsidRDefault="00AB62A9" w:rsidP="00F51488">
            <w:pPr>
              <w:pStyle w:val="TableTextS5"/>
            </w:pPr>
            <w:r w:rsidRPr="00A07B30">
              <w:rPr>
                <w:rStyle w:val="Tablefreq"/>
              </w:rPr>
              <w:t>1 535-1 559</w:t>
            </w:r>
            <w:r w:rsidRPr="00A07B30">
              <w:tab/>
              <w:t>MOBILE-SATELLITE (space-to-</w:t>
            </w:r>
            <w:proofErr w:type="gramStart"/>
            <w:r w:rsidRPr="00A07B30">
              <w:t xml:space="preserve">Earth)  </w:t>
            </w:r>
            <w:r w:rsidRPr="00A07B30">
              <w:rPr>
                <w:rStyle w:val="Artref"/>
                <w:color w:val="000000"/>
              </w:rPr>
              <w:t>5.208B</w:t>
            </w:r>
            <w:proofErr w:type="gramEnd"/>
            <w:r w:rsidRPr="00A07B30">
              <w:rPr>
                <w:rStyle w:val="Artref"/>
                <w:color w:val="000000"/>
              </w:rPr>
              <w:t xml:space="preserve">  5.351A</w:t>
            </w:r>
          </w:p>
          <w:p w14:paraId="19A61428" w14:textId="77777777" w:rsidR="00AB62A9" w:rsidRPr="00A07B30" w:rsidRDefault="00AB62A9" w:rsidP="00F51488">
            <w:pPr>
              <w:pStyle w:val="TableTextS5"/>
              <w:numPr>
                <w:ilvl w:val="1"/>
                <w:numId w:val="2"/>
              </w:numPr>
              <w:overflowPunct/>
              <w:autoSpaceDE/>
              <w:autoSpaceDN/>
              <w:adjustRightInd/>
              <w:spacing w:line="220" w:lineRule="exact"/>
              <w:textAlignment w:val="auto"/>
            </w:pPr>
            <w:proofErr w:type="gramStart"/>
            <w:r w:rsidRPr="00A07B30">
              <w:rPr>
                <w:rStyle w:val="Artref"/>
                <w:color w:val="000000"/>
              </w:rPr>
              <w:t>5.351</w:t>
            </w:r>
            <w:r w:rsidRPr="00A07B30">
              <w:t xml:space="preserve">  </w:t>
            </w:r>
            <w:r w:rsidRPr="00A07B30">
              <w:rPr>
                <w:rStyle w:val="Artref"/>
                <w:color w:val="000000"/>
              </w:rPr>
              <w:t>5.353A</w:t>
            </w:r>
            <w:proofErr w:type="gramEnd"/>
            <w:r w:rsidRPr="00A07B30">
              <w:t xml:space="preserve">  </w:t>
            </w:r>
            <w:r w:rsidRPr="00A07B30">
              <w:rPr>
                <w:rStyle w:val="Artref"/>
                <w:color w:val="000000"/>
              </w:rPr>
              <w:t>5.354</w:t>
            </w:r>
            <w:r w:rsidRPr="00A07B30">
              <w:t xml:space="preserve">  </w:t>
            </w:r>
            <w:r w:rsidRPr="00A07B30">
              <w:rPr>
                <w:rStyle w:val="Artref"/>
                <w:color w:val="000000"/>
              </w:rPr>
              <w:t>5.355</w:t>
            </w:r>
            <w:r w:rsidRPr="00A07B30">
              <w:t xml:space="preserve">  </w:t>
            </w:r>
            <w:r w:rsidRPr="00A07B30">
              <w:rPr>
                <w:rStyle w:val="Artref"/>
                <w:color w:val="000000"/>
              </w:rPr>
              <w:t>5.356</w:t>
            </w:r>
            <w:r w:rsidRPr="00A07B30">
              <w:t xml:space="preserve">  </w:t>
            </w:r>
            <w:r w:rsidRPr="00A07B30">
              <w:rPr>
                <w:rStyle w:val="Artref"/>
                <w:color w:val="000000"/>
              </w:rPr>
              <w:t>5.357</w:t>
            </w:r>
            <w:r w:rsidRPr="00A07B30">
              <w:t xml:space="preserve">  </w:t>
            </w:r>
            <w:r w:rsidRPr="00A07B30">
              <w:rPr>
                <w:rStyle w:val="Artref"/>
                <w:color w:val="000000"/>
              </w:rPr>
              <w:t>5.357A</w:t>
            </w:r>
            <w:r w:rsidRPr="00A07B30">
              <w:t xml:space="preserve">  </w:t>
            </w:r>
            <w:r w:rsidRPr="00A07B30">
              <w:rPr>
                <w:rStyle w:val="Artref"/>
                <w:color w:val="000000"/>
              </w:rPr>
              <w:t>5.359</w:t>
            </w:r>
            <w:r w:rsidRPr="00A07B30">
              <w:t xml:space="preserve">  </w:t>
            </w:r>
            <w:r w:rsidRPr="00A07B30">
              <w:rPr>
                <w:rStyle w:val="Artref"/>
                <w:color w:val="000000"/>
              </w:rPr>
              <w:t>5.362A</w:t>
            </w:r>
          </w:p>
        </w:tc>
      </w:tr>
    </w:tbl>
    <w:p w14:paraId="62CC83A4" w14:textId="77777777" w:rsidR="00AB62A9" w:rsidRPr="00A07B30" w:rsidRDefault="00AB62A9" w:rsidP="00AB62A9">
      <w:pPr>
        <w:pStyle w:val="Tablefin"/>
      </w:pPr>
    </w:p>
    <w:p w14:paraId="5AE30491" w14:textId="77777777" w:rsidR="00AB62A9" w:rsidRPr="00A07B30" w:rsidRDefault="00AB62A9" w:rsidP="00E7288C">
      <w:pPr>
        <w:pStyle w:val="TableNo"/>
        <w:rPr>
          <w:rStyle w:val="Heading2Char"/>
          <w:b w:val="0"/>
          <w:sz w:val="20"/>
        </w:rPr>
      </w:pPr>
      <w:r w:rsidRPr="00A07B30">
        <w:rPr>
          <w:rStyle w:val="Heading2Char"/>
          <w:b w:val="0"/>
          <w:sz w:val="20"/>
        </w:rPr>
        <w:t>Table 2</w:t>
      </w:r>
    </w:p>
    <w:p w14:paraId="52330E49" w14:textId="77777777" w:rsidR="00AB62A9" w:rsidRPr="00A07B30" w:rsidRDefault="00AB62A9" w:rsidP="00E7288C">
      <w:pPr>
        <w:pStyle w:val="Tabletitle"/>
        <w:rPr>
          <w:rStyle w:val="Heading2Char"/>
          <w:rFonts w:ascii="Times New Roman Bold" w:hAnsi="Times New Roman Bold"/>
          <w:b/>
          <w:sz w:val="20"/>
        </w:rPr>
      </w:pPr>
      <w:r w:rsidRPr="00A07B30">
        <w:rPr>
          <w:rStyle w:val="Heading2Char"/>
          <w:rFonts w:ascii="Times New Roman Bold" w:hAnsi="Times New Roman Bold"/>
          <w:b/>
          <w:sz w:val="20"/>
        </w:rPr>
        <w:t>Allocations within frequency band 1 610-1 626.5 MHz</w:t>
      </w:r>
    </w:p>
    <w:tbl>
      <w:tblPr>
        <w:tblW w:w="9300" w:type="dxa"/>
        <w:jc w:val="center"/>
        <w:tblLayout w:type="fixed"/>
        <w:tblCellMar>
          <w:left w:w="107" w:type="dxa"/>
          <w:right w:w="107" w:type="dxa"/>
        </w:tblCellMar>
        <w:tblLook w:val="04A0" w:firstRow="1" w:lastRow="0" w:firstColumn="1" w:lastColumn="0" w:noHBand="0" w:noVBand="1"/>
      </w:tblPr>
      <w:tblGrid>
        <w:gridCol w:w="3100"/>
        <w:gridCol w:w="3100"/>
        <w:gridCol w:w="3100"/>
      </w:tblGrid>
      <w:tr w:rsidR="00AB62A9" w:rsidRPr="00A07B30" w14:paraId="26D98A19" w14:textId="77777777" w:rsidTr="00F51488">
        <w:trPr>
          <w:cantSplit/>
          <w:jc w:val="center"/>
        </w:trPr>
        <w:tc>
          <w:tcPr>
            <w:tcW w:w="9300" w:type="dxa"/>
            <w:gridSpan w:val="3"/>
            <w:tcBorders>
              <w:top w:val="single" w:sz="4" w:space="0" w:color="auto"/>
              <w:left w:val="single" w:sz="6" w:space="0" w:color="auto"/>
              <w:bottom w:val="single" w:sz="4" w:space="0" w:color="auto"/>
              <w:right w:val="single" w:sz="6" w:space="0" w:color="auto"/>
            </w:tcBorders>
            <w:hideMark/>
          </w:tcPr>
          <w:p w14:paraId="0BB7D7AC" w14:textId="77777777" w:rsidR="00AB62A9" w:rsidRPr="00A07B30" w:rsidRDefault="00AB62A9" w:rsidP="00F51488">
            <w:pPr>
              <w:pStyle w:val="Tablehead"/>
              <w:spacing w:before="20" w:after="20"/>
            </w:pPr>
            <w:r w:rsidRPr="00A07B30">
              <w:t>Allocation to services</w:t>
            </w:r>
          </w:p>
        </w:tc>
      </w:tr>
      <w:tr w:rsidR="00AB62A9" w:rsidRPr="00A07B30" w14:paraId="4B8C0008" w14:textId="77777777" w:rsidTr="00F51488">
        <w:trPr>
          <w:cantSplit/>
          <w:jc w:val="center"/>
        </w:trPr>
        <w:tc>
          <w:tcPr>
            <w:tcW w:w="3100" w:type="dxa"/>
            <w:tcBorders>
              <w:top w:val="single" w:sz="4" w:space="0" w:color="auto"/>
              <w:left w:val="single" w:sz="6" w:space="0" w:color="auto"/>
              <w:bottom w:val="single" w:sz="4" w:space="0" w:color="auto"/>
              <w:right w:val="single" w:sz="6" w:space="0" w:color="auto"/>
            </w:tcBorders>
            <w:hideMark/>
          </w:tcPr>
          <w:p w14:paraId="0293A5CC" w14:textId="77777777" w:rsidR="00AB62A9" w:rsidRPr="00A07B30" w:rsidRDefault="00AB62A9" w:rsidP="00F51488">
            <w:pPr>
              <w:pStyle w:val="Tablehead"/>
              <w:spacing w:before="20" w:after="20"/>
            </w:pPr>
            <w:r w:rsidRPr="00A07B30">
              <w:t>Region 1</w:t>
            </w:r>
          </w:p>
        </w:tc>
        <w:tc>
          <w:tcPr>
            <w:tcW w:w="3100" w:type="dxa"/>
            <w:tcBorders>
              <w:top w:val="single" w:sz="4" w:space="0" w:color="auto"/>
              <w:left w:val="single" w:sz="6" w:space="0" w:color="auto"/>
              <w:bottom w:val="single" w:sz="4" w:space="0" w:color="auto"/>
              <w:right w:val="single" w:sz="6" w:space="0" w:color="auto"/>
            </w:tcBorders>
            <w:hideMark/>
          </w:tcPr>
          <w:p w14:paraId="754C25E0" w14:textId="77777777" w:rsidR="00AB62A9" w:rsidRPr="00A07B30" w:rsidRDefault="00AB62A9" w:rsidP="00F51488">
            <w:pPr>
              <w:pStyle w:val="Tablehead"/>
              <w:spacing w:before="20" w:after="20"/>
            </w:pPr>
            <w:r w:rsidRPr="00A07B30">
              <w:t>Region 2</w:t>
            </w:r>
          </w:p>
        </w:tc>
        <w:tc>
          <w:tcPr>
            <w:tcW w:w="3100" w:type="dxa"/>
            <w:tcBorders>
              <w:top w:val="single" w:sz="4" w:space="0" w:color="auto"/>
              <w:left w:val="single" w:sz="6" w:space="0" w:color="auto"/>
              <w:bottom w:val="single" w:sz="4" w:space="0" w:color="auto"/>
              <w:right w:val="single" w:sz="6" w:space="0" w:color="auto"/>
            </w:tcBorders>
            <w:hideMark/>
          </w:tcPr>
          <w:p w14:paraId="0555E703" w14:textId="77777777" w:rsidR="00AB62A9" w:rsidRPr="00A07B30" w:rsidRDefault="00AB62A9" w:rsidP="00F51488">
            <w:pPr>
              <w:pStyle w:val="Tablehead"/>
              <w:spacing w:before="20" w:after="20"/>
            </w:pPr>
            <w:r w:rsidRPr="00A07B30">
              <w:t>Region 3</w:t>
            </w:r>
          </w:p>
        </w:tc>
      </w:tr>
      <w:tr w:rsidR="00AB62A9" w:rsidRPr="00A07B30" w14:paraId="6884FDE6" w14:textId="77777777" w:rsidTr="00F51488">
        <w:trPr>
          <w:cantSplit/>
          <w:jc w:val="center"/>
        </w:trPr>
        <w:tc>
          <w:tcPr>
            <w:tcW w:w="3100" w:type="dxa"/>
            <w:tcBorders>
              <w:top w:val="single" w:sz="4" w:space="0" w:color="auto"/>
              <w:left w:val="single" w:sz="6" w:space="0" w:color="auto"/>
              <w:bottom w:val="nil"/>
              <w:right w:val="single" w:sz="6" w:space="0" w:color="auto"/>
            </w:tcBorders>
          </w:tcPr>
          <w:p w14:paraId="54EA179C" w14:textId="77777777" w:rsidR="00AB62A9" w:rsidRPr="00A07B30" w:rsidRDefault="00AB62A9" w:rsidP="00F51488">
            <w:pPr>
              <w:pStyle w:val="TableTextS5"/>
              <w:spacing w:before="20" w:after="20"/>
              <w:rPr>
                <w:rStyle w:val="Tablefreq"/>
              </w:rPr>
            </w:pPr>
            <w:r w:rsidRPr="00A07B30">
              <w:rPr>
                <w:rStyle w:val="Tablefreq"/>
              </w:rPr>
              <w:t>1 610-1 610.6</w:t>
            </w:r>
          </w:p>
          <w:p w14:paraId="33989A4F" w14:textId="77777777" w:rsidR="00AB62A9" w:rsidRPr="00A07B30" w:rsidRDefault="00AB62A9" w:rsidP="00F51488">
            <w:pPr>
              <w:pStyle w:val="TableTextS5"/>
              <w:spacing w:before="20" w:after="20"/>
              <w:rPr>
                <w:color w:val="000000"/>
              </w:rPr>
            </w:pPr>
            <w:r w:rsidRPr="00A07B30">
              <w:rPr>
                <w:color w:val="000000"/>
              </w:rPr>
              <w:t>MOBILE-SATELLITE</w:t>
            </w:r>
            <w:r w:rsidRPr="00A07B30">
              <w:rPr>
                <w:color w:val="000000"/>
              </w:rPr>
              <w:br/>
              <w:t>(Earth-to-space</w:t>
            </w:r>
            <w:proofErr w:type="gramStart"/>
            <w:r w:rsidRPr="00A07B30">
              <w:rPr>
                <w:color w:val="000000"/>
              </w:rPr>
              <w:t xml:space="preserve">)  </w:t>
            </w:r>
            <w:r w:rsidRPr="00A07B30">
              <w:rPr>
                <w:rStyle w:val="Artref"/>
                <w:color w:val="000000"/>
              </w:rPr>
              <w:t>5.351A</w:t>
            </w:r>
            <w:proofErr w:type="gramEnd"/>
          </w:p>
          <w:p w14:paraId="00648BFD" w14:textId="77777777" w:rsidR="00AB62A9" w:rsidRPr="00A07B30" w:rsidRDefault="00AB62A9" w:rsidP="00F51488">
            <w:pPr>
              <w:pStyle w:val="TableTextS5"/>
              <w:spacing w:before="20" w:after="20"/>
              <w:rPr>
                <w:color w:val="000000"/>
              </w:rPr>
            </w:pPr>
            <w:r w:rsidRPr="00A07B30">
              <w:rPr>
                <w:color w:val="000000"/>
              </w:rPr>
              <w:t>AERONAUTICAL</w:t>
            </w:r>
            <w:r w:rsidRPr="00A07B30">
              <w:rPr>
                <w:color w:val="000000"/>
              </w:rPr>
              <w:br/>
              <w:t>RADIONAVIGATION</w:t>
            </w:r>
          </w:p>
          <w:p w14:paraId="2C5B20BC" w14:textId="77777777" w:rsidR="00AB62A9" w:rsidRPr="00A07B30" w:rsidRDefault="00AB62A9" w:rsidP="00F51488">
            <w:pPr>
              <w:pStyle w:val="TableTextS5"/>
              <w:spacing w:before="20" w:after="20"/>
              <w:rPr>
                <w:color w:val="000000"/>
              </w:rPr>
            </w:pPr>
          </w:p>
        </w:tc>
        <w:tc>
          <w:tcPr>
            <w:tcW w:w="3100" w:type="dxa"/>
            <w:tcBorders>
              <w:top w:val="single" w:sz="4" w:space="0" w:color="auto"/>
              <w:left w:val="single" w:sz="6" w:space="0" w:color="auto"/>
              <w:bottom w:val="nil"/>
              <w:right w:val="single" w:sz="6" w:space="0" w:color="auto"/>
            </w:tcBorders>
            <w:hideMark/>
          </w:tcPr>
          <w:p w14:paraId="3F038C23" w14:textId="77777777" w:rsidR="00AB62A9" w:rsidRPr="00A07B30" w:rsidRDefault="00AB62A9" w:rsidP="00F51488">
            <w:pPr>
              <w:pStyle w:val="TableTextS5"/>
              <w:spacing w:before="20" w:after="20"/>
              <w:rPr>
                <w:rStyle w:val="Tablefreq"/>
              </w:rPr>
            </w:pPr>
            <w:r w:rsidRPr="00A07B30">
              <w:rPr>
                <w:rStyle w:val="Tablefreq"/>
              </w:rPr>
              <w:t>1 610-1 610.6</w:t>
            </w:r>
          </w:p>
          <w:p w14:paraId="0623F9A7" w14:textId="77777777" w:rsidR="00AB62A9" w:rsidRPr="00A07B30" w:rsidRDefault="00AB62A9" w:rsidP="00F51488">
            <w:pPr>
              <w:pStyle w:val="TableTextS5"/>
              <w:spacing w:before="20" w:after="20"/>
              <w:rPr>
                <w:color w:val="000000"/>
              </w:rPr>
            </w:pPr>
            <w:r w:rsidRPr="00A07B30">
              <w:rPr>
                <w:color w:val="000000"/>
              </w:rPr>
              <w:t>MOBILE-SATELLITE</w:t>
            </w:r>
            <w:r w:rsidRPr="00A07B30">
              <w:rPr>
                <w:color w:val="000000"/>
              </w:rPr>
              <w:br/>
              <w:t>(Earth-to-space</w:t>
            </w:r>
            <w:proofErr w:type="gramStart"/>
            <w:r w:rsidRPr="00A07B30">
              <w:rPr>
                <w:color w:val="000000"/>
              </w:rPr>
              <w:t xml:space="preserve">)  </w:t>
            </w:r>
            <w:r w:rsidRPr="00A07B30">
              <w:rPr>
                <w:rStyle w:val="Artref"/>
                <w:color w:val="000000"/>
              </w:rPr>
              <w:t>5.351A</w:t>
            </w:r>
            <w:proofErr w:type="gramEnd"/>
          </w:p>
          <w:p w14:paraId="2D2D3477" w14:textId="77777777" w:rsidR="00AB62A9" w:rsidRPr="00A07B30" w:rsidRDefault="00AB62A9" w:rsidP="00F51488">
            <w:pPr>
              <w:pStyle w:val="TableTextS5"/>
              <w:spacing w:before="20" w:after="20"/>
              <w:rPr>
                <w:color w:val="000000"/>
              </w:rPr>
            </w:pPr>
            <w:r w:rsidRPr="00A07B30">
              <w:rPr>
                <w:color w:val="000000"/>
              </w:rPr>
              <w:t>AERONAUTICAL</w:t>
            </w:r>
            <w:r w:rsidRPr="00A07B30">
              <w:rPr>
                <w:color w:val="000000"/>
              </w:rPr>
              <w:br/>
              <w:t>RADIONAVIGATION</w:t>
            </w:r>
          </w:p>
          <w:p w14:paraId="3A4286EF" w14:textId="77777777" w:rsidR="00AB62A9" w:rsidRPr="00A07B30" w:rsidRDefault="00AB62A9" w:rsidP="00F51488">
            <w:pPr>
              <w:pStyle w:val="TableTextS5"/>
              <w:spacing w:before="20" w:after="20"/>
              <w:rPr>
                <w:color w:val="000000"/>
              </w:rPr>
            </w:pPr>
            <w:r w:rsidRPr="00A07B30">
              <w:rPr>
                <w:color w:val="000000"/>
              </w:rPr>
              <w:t>RADIODETERMINATION-</w:t>
            </w:r>
            <w:r w:rsidRPr="00A07B30">
              <w:rPr>
                <w:color w:val="000000"/>
              </w:rPr>
              <w:br/>
              <w:t>SATELLITE</w:t>
            </w:r>
            <w:r w:rsidRPr="00A07B30">
              <w:rPr>
                <w:color w:val="000000"/>
              </w:rPr>
              <w:br/>
              <w:t>(Earth-to-space)</w:t>
            </w:r>
          </w:p>
        </w:tc>
        <w:tc>
          <w:tcPr>
            <w:tcW w:w="3100" w:type="dxa"/>
            <w:tcBorders>
              <w:top w:val="single" w:sz="4" w:space="0" w:color="auto"/>
              <w:left w:val="single" w:sz="6" w:space="0" w:color="auto"/>
              <w:bottom w:val="nil"/>
              <w:right w:val="single" w:sz="6" w:space="0" w:color="auto"/>
            </w:tcBorders>
            <w:hideMark/>
          </w:tcPr>
          <w:p w14:paraId="253F402A" w14:textId="77777777" w:rsidR="00AB62A9" w:rsidRPr="00A07B30" w:rsidRDefault="00AB62A9" w:rsidP="00F51488">
            <w:pPr>
              <w:pStyle w:val="TableTextS5"/>
              <w:spacing w:before="20" w:after="20"/>
              <w:rPr>
                <w:rStyle w:val="Tablefreq"/>
              </w:rPr>
            </w:pPr>
            <w:r w:rsidRPr="00A07B30">
              <w:rPr>
                <w:rStyle w:val="Tablefreq"/>
              </w:rPr>
              <w:t>1 610-1 610.6</w:t>
            </w:r>
          </w:p>
          <w:p w14:paraId="068D4DB9" w14:textId="77777777" w:rsidR="00AB62A9" w:rsidRPr="00A07B30" w:rsidRDefault="00AB62A9" w:rsidP="00F51488">
            <w:pPr>
              <w:pStyle w:val="TableTextS5"/>
              <w:spacing w:before="20" w:after="20"/>
              <w:rPr>
                <w:color w:val="000000"/>
              </w:rPr>
            </w:pPr>
            <w:r w:rsidRPr="00A07B30">
              <w:rPr>
                <w:color w:val="000000"/>
              </w:rPr>
              <w:t>MOBILE-SATELLITE</w:t>
            </w:r>
            <w:r w:rsidRPr="00A07B30">
              <w:rPr>
                <w:color w:val="000000"/>
              </w:rPr>
              <w:br/>
              <w:t>(Earth-to-space</w:t>
            </w:r>
            <w:proofErr w:type="gramStart"/>
            <w:r w:rsidRPr="00A07B30">
              <w:rPr>
                <w:color w:val="000000"/>
              </w:rPr>
              <w:t xml:space="preserve">)  </w:t>
            </w:r>
            <w:r w:rsidRPr="00A07B30">
              <w:rPr>
                <w:rStyle w:val="Artref"/>
                <w:color w:val="000000"/>
              </w:rPr>
              <w:t>5.351A</w:t>
            </w:r>
            <w:proofErr w:type="gramEnd"/>
          </w:p>
          <w:p w14:paraId="75EB6A1A" w14:textId="77777777" w:rsidR="00AB62A9" w:rsidRPr="00A07B30" w:rsidRDefault="00AB62A9" w:rsidP="00F51488">
            <w:pPr>
              <w:pStyle w:val="TableTextS5"/>
              <w:spacing w:before="20" w:after="20"/>
              <w:rPr>
                <w:color w:val="000000"/>
              </w:rPr>
            </w:pPr>
            <w:r w:rsidRPr="00A07B30">
              <w:rPr>
                <w:color w:val="000000"/>
              </w:rPr>
              <w:t>AERONAUTICAL</w:t>
            </w:r>
            <w:r w:rsidRPr="00A07B30">
              <w:rPr>
                <w:color w:val="000000"/>
              </w:rPr>
              <w:br/>
              <w:t>RADIONAVIGATION</w:t>
            </w:r>
          </w:p>
          <w:p w14:paraId="6352549D" w14:textId="77777777" w:rsidR="00AB62A9" w:rsidRPr="00A07B30" w:rsidRDefault="00AB62A9" w:rsidP="00F51488">
            <w:pPr>
              <w:pStyle w:val="TableTextS5"/>
              <w:spacing w:before="20" w:after="20"/>
              <w:rPr>
                <w:color w:val="000000"/>
              </w:rPr>
            </w:pPr>
            <w:r w:rsidRPr="00A07B30">
              <w:rPr>
                <w:color w:val="000000"/>
              </w:rPr>
              <w:t>Radiodetermination-satellite</w:t>
            </w:r>
            <w:r w:rsidRPr="00A07B30">
              <w:rPr>
                <w:color w:val="000000"/>
              </w:rPr>
              <w:br/>
              <w:t>(Earth-to-space)</w:t>
            </w:r>
          </w:p>
        </w:tc>
      </w:tr>
      <w:tr w:rsidR="00AB62A9" w:rsidRPr="00A07B30" w14:paraId="1EC246D2" w14:textId="77777777" w:rsidTr="00F51488">
        <w:trPr>
          <w:cantSplit/>
          <w:jc w:val="center"/>
        </w:trPr>
        <w:tc>
          <w:tcPr>
            <w:tcW w:w="3100" w:type="dxa"/>
            <w:tcBorders>
              <w:top w:val="nil"/>
              <w:left w:val="single" w:sz="6" w:space="0" w:color="auto"/>
              <w:bottom w:val="single" w:sz="4" w:space="0" w:color="auto"/>
              <w:right w:val="single" w:sz="6" w:space="0" w:color="auto"/>
            </w:tcBorders>
            <w:hideMark/>
          </w:tcPr>
          <w:p w14:paraId="510D4BDA" w14:textId="77777777" w:rsidR="00AB62A9" w:rsidRPr="00A07B30" w:rsidRDefault="00AB62A9" w:rsidP="00F51488">
            <w:pPr>
              <w:pStyle w:val="TableTextS5"/>
              <w:spacing w:before="20" w:after="20"/>
              <w:ind w:left="0" w:firstLine="0"/>
              <w:rPr>
                <w:color w:val="000000"/>
              </w:rPr>
            </w:pPr>
            <w:proofErr w:type="gramStart"/>
            <w:r w:rsidRPr="00A07B30">
              <w:rPr>
                <w:rStyle w:val="Artref"/>
                <w:color w:val="000000"/>
              </w:rPr>
              <w:t>5.341</w:t>
            </w:r>
            <w:r w:rsidRPr="00A07B30">
              <w:rPr>
                <w:color w:val="000000"/>
              </w:rPr>
              <w:t xml:space="preserve">  </w:t>
            </w:r>
            <w:r w:rsidRPr="00A07B30">
              <w:rPr>
                <w:rStyle w:val="Artref"/>
                <w:color w:val="000000"/>
              </w:rPr>
              <w:t>5.355</w:t>
            </w:r>
            <w:proofErr w:type="gramEnd"/>
            <w:r w:rsidRPr="00A07B30">
              <w:rPr>
                <w:color w:val="000000"/>
              </w:rPr>
              <w:t xml:space="preserve">  </w:t>
            </w:r>
            <w:r w:rsidRPr="00A07B30">
              <w:rPr>
                <w:rStyle w:val="Artref"/>
                <w:color w:val="000000"/>
              </w:rPr>
              <w:t>5.359</w:t>
            </w:r>
            <w:r w:rsidRPr="00A07B30">
              <w:rPr>
                <w:color w:val="000000"/>
              </w:rPr>
              <w:t xml:space="preserve">  </w:t>
            </w:r>
            <w:r w:rsidRPr="00A07B30">
              <w:rPr>
                <w:rStyle w:val="Artref"/>
                <w:color w:val="000000"/>
              </w:rPr>
              <w:t>5.364</w:t>
            </w:r>
            <w:r w:rsidRPr="00A07B30">
              <w:rPr>
                <w:color w:val="000000"/>
              </w:rPr>
              <w:t xml:space="preserve">  </w:t>
            </w:r>
            <w:r w:rsidRPr="00A07B30">
              <w:rPr>
                <w:color w:val="000000"/>
              </w:rPr>
              <w:br/>
            </w:r>
            <w:r w:rsidRPr="00A07B30">
              <w:rPr>
                <w:rStyle w:val="Artref"/>
                <w:color w:val="000000"/>
              </w:rPr>
              <w:t>5.366</w:t>
            </w:r>
            <w:r w:rsidRPr="00A07B30">
              <w:rPr>
                <w:color w:val="000000"/>
              </w:rPr>
              <w:t xml:space="preserve">  </w:t>
            </w:r>
            <w:r w:rsidRPr="00A07B30">
              <w:rPr>
                <w:rStyle w:val="Artref"/>
                <w:color w:val="000000"/>
              </w:rPr>
              <w:t>5.367</w:t>
            </w:r>
            <w:r w:rsidRPr="00A07B30">
              <w:rPr>
                <w:color w:val="000000"/>
              </w:rPr>
              <w:t xml:space="preserve">  </w:t>
            </w:r>
            <w:r w:rsidRPr="00A07B30">
              <w:rPr>
                <w:rStyle w:val="Artref"/>
                <w:color w:val="000000"/>
              </w:rPr>
              <w:t>5.368</w:t>
            </w:r>
            <w:r w:rsidRPr="00A07B30">
              <w:rPr>
                <w:color w:val="000000"/>
              </w:rPr>
              <w:t xml:space="preserve">  </w:t>
            </w:r>
            <w:r w:rsidRPr="00A07B30">
              <w:rPr>
                <w:rStyle w:val="Artref"/>
                <w:color w:val="000000"/>
              </w:rPr>
              <w:t>5.369</w:t>
            </w:r>
            <w:r w:rsidRPr="00A07B30">
              <w:rPr>
                <w:color w:val="000000"/>
              </w:rPr>
              <w:t xml:space="preserve">  </w:t>
            </w:r>
            <w:r w:rsidRPr="00A07B30">
              <w:rPr>
                <w:color w:val="000000"/>
              </w:rPr>
              <w:br/>
            </w:r>
            <w:r w:rsidRPr="00A07B30">
              <w:rPr>
                <w:rStyle w:val="Artref"/>
                <w:color w:val="000000"/>
              </w:rPr>
              <w:t>5.371</w:t>
            </w:r>
            <w:r w:rsidRPr="00A07B30">
              <w:rPr>
                <w:color w:val="000000"/>
              </w:rPr>
              <w:t xml:space="preserve">  </w:t>
            </w:r>
            <w:r w:rsidRPr="00A07B30">
              <w:rPr>
                <w:rStyle w:val="Artref"/>
                <w:color w:val="000000"/>
              </w:rPr>
              <w:t>5.372</w:t>
            </w:r>
          </w:p>
        </w:tc>
        <w:tc>
          <w:tcPr>
            <w:tcW w:w="3100" w:type="dxa"/>
            <w:tcBorders>
              <w:top w:val="nil"/>
              <w:left w:val="single" w:sz="6" w:space="0" w:color="auto"/>
              <w:bottom w:val="single" w:sz="4" w:space="0" w:color="auto"/>
              <w:right w:val="single" w:sz="6" w:space="0" w:color="auto"/>
            </w:tcBorders>
            <w:hideMark/>
          </w:tcPr>
          <w:p w14:paraId="0623C83C" w14:textId="77777777" w:rsidR="00AB62A9" w:rsidRPr="00A07B30" w:rsidRDefault="00AB62A9" w:rsidP="00F51488">
            <w:pPr>
              <w:pStyle w:val="TableTextS5"/>
              <w:spacing w:before="20" w:after="20"/>
              <w:ind w:left="0" w:firstLine="0"/>
              <w:rPr>
                <w:rStyle w:val="Artref"/>
              </w:rPr>
            </w:pPr>
            <w:r w:rsidRPr="00A07B30">
              <w:rPr>
                <w:rStyle w:val="Artref"/>
                <w:color w:val="000000"/>
              </w:rPr>
              <w:br/>
            </w:r>
            <w:proofErr w:type="gramStart"/>
            <w:r w:rsidRPr="00A07B30">
              <w:rPr>
                <w:rStyle w:val="Artref"/>
                <w:color w:val="000000"/>
              </w:rPr>
              <w:t>5.341</w:t>
            </w:r>
            <w:r w:rsidRPr="00A07B30">
              <w:rPr>
                <w:rStyle w:val="Artref"/>
              </w:rPr>
              <w:t xml:space="preserve">  </w:t>
            </w:r>
            <w:r w:rsidRPr="00A07B30">
              <w:rPr>
                <w:rStyle w:val="Artref"/>
                <w:color w:val="000000"/>
              </w:rPr>
              <w:t>5.364</w:t>
            </w:r>
            <w:proofErr w:type="gramEnd"/>
            <w:r w:rsidRPr="00A07B30">
              <w:rPr>
                <w:rStyle w:val="Artref"/>
              </w:rPr>
              <w:t xml:space="preserve">  </w:t>
            </w:r>
            <w:r w:rsidRPr="00A07B30">
              <w:rPr>
                <w:rStyle w:val="Artref"/>
                <w:color w:val="000000"/>
              </w:rPr>
              <w:t>5.366</w:t>
            </w:r>
            <w:r w:rsidRPr="00A07B30">
              <w:rPr>
                <w:rStyle w:val="Artref"/>
              </w:rPr>
              <w:t xml:space="preserve">  </w:t>
            </w:r>
            <w:r w:rsidRPr="00A07B30">
              <w:rPr>
                <w:rStyle w:val="Artref"/>
                <w:color w:val="000000"/>
              </w:rPr>
              <w:t>5.367</w:t>
            </w:r>
            <w:r w:rsidRPr="00A07B30">
              <w:rPr>
                <w:rStyle w:val="Artref"/>
              </w:rPr>
              <w:t xml:space="preserve">  </w:t>
            </w:r>
            <w:r w:rsidRPr="00A07B30">
              <w:rPr>
                <w:rStyle w:val="Artref"/>
              </w:rPr>
              <w:br/>
            </w:r>
            <w:r w:rsidRPr="00A07B30">
              <w:rPr>
                <w:rStyle w:val="Artref"/>
                <w:color w:val="000000"/>
              </w:rPr>
              <w:t>5.368</w:t>
            </w:r>
            <w:r w:rsidRPr="00A07B30">
              <w:rPr>
                <w:rStyle w:val="Artref"/>
              </w:rPr>
              <w:t xml:space="preserve">  </w:t>
            </w:r>
            <w:r w:rsidRPr="00A07B30">
              <w:rPr>
                <w:rStyle w:val="Artref"/>
                <w:color w:val="000000"/>
              </w:rPr>
              <w:t>5.370</w:t>
            </w:r>
            <w:r w:rsidRPr="00A07B30">
              <w:rPr>
                <w:rStyle w:val="Artref"/>
              </w:rPr>
              <w:t xml:space="preserve">  </w:t>
            </w:r>
            <w:r w:rsidRPr="00A07B30">
              <w:rPr>
                <w:rStyle w:val="Artref"/>
                <w:color w:val="000000"/>
              </w:rPr>
              <w:t>5.372</w:t>
            </w:r>
          </w:p>
        </w:tc>
        <w:tc>
          <w:tcPr>
            <w:tcW w:w="3100" w:type="dxa"/>
            <w:tcBorders>
              <w:top w:val="nil"/>
              <w:left w:val="single" w:sz="6" w:space="0" w:color="auto"/>
              <w:bottom w:val="single" w:sz="4" w:space="0" w:color="auto"/>
              <w:right w:val="single" w:sz="6" w:space="0" w:color="auto"/>
            </w:tcBorders>
            <w:hideMark/>
          </w:tcPr>
          <w:p w14:paraId="25C557B3" w14:textId="77777777" w:rsidR="00AB62A9" w:rsidRPr="00A07B30" w:rsidRDefault="00AB62A9" w:rsidP="00F51488">
            <w:pPr>
              <w:pStyle w:val="TableTextS5"/>
              <w:spacing w:before="20" w:after="20"/>
              <w:ind w:left="0" w:firstLine="0"/>
              <w:rPr>
                <w:color w:val="000000"/>
              </w:rPr>
            </w:pPr>
            <w:r w:rsidRPr="00A07B30">
              <w:rPr>
                <w:rStyle w:val="Artref"/>
                <w:color w:val="000000"/>
              </w:rPr>
              <w:br/>
            </w:r>
            <w:proofErr w:type="gramStart"/>
            <w:r w:rsidRPr="00A07B30">
              <w:rPr>
                <w:rStyle w:val="Artref"/>
                <w:color w:val="000000"/>
              </w:rPr>
              <w:t>5.341</w:t>
            </w:r>
            <w:r w:rsidRPr="00A07B30">
              <w:rPr>
                <w:color w:val="000000"/>
              </w:rPr>
              <w:t xml:space="preserve">  </w:t>
            </w:r>
            <w:r w:rsidRPr="00A07B30">
              <w:rPr>
                <w:rStyle w:val="Artref"/>
                <w:color w:val="000000"/>
              </w:rPr>
              <w:t>5.355</w:t>
            </w:r>
            <w:proofErr w:type="gramEnd"/>
            <w:r w:rsidRPr="00A07B30">
              <w:rPr>
                <w:color w:val="000000"/>
              </w:rPr>
              <w:t xml:space="preserve">  </w:t>
            </w:r>
            <w:r w:rsidRPr="00A07B30">
              <w:rPr>
                <w:rStyle w:val="Artref"/>
                <w:color w:val="000000"/>
              </w:rPr>
              <w:t>5.359</w:t>
            </w:r>
            <w:r w:rsidRPr="00A07B30">
              <w:rPr>
                <w:color w:val="000000"/>
              </w:rPr>
              <w:t xml:space="preserve">  </w:t>
            </w:r>
            <w:r w:rsidRPr="00A07B30">
              <w:rPr>
                <w:rStyle w:val="Artref"/>
                <w:color w:val="000000"/>
              </w:rPr>
              <w:t>5.364</w:t>
            </w:r>
            <w:r w:rsidRPr="00A07B30">
              <w:rPr>
                <w:color w:val="000000"/>
              </w:rPr>
              <w:t xml:space="preserve">  </w:t>
            </w:r>
            <w:r w:rsidRPr="00A07B30">
              <w:rPr>
                <w:rStyle w:val="Artref"/>
                <w:color w:val="000000"/>
              </w:rPr>
              <w:t>5.366</w:t>
            </w:r>
            <w:r w:rsidRPr="00A07B30">
              <w:rPr>
                <w:color w:val="000000"/>
              </w:rPr>
              <w:t xml:space="preserve">  </w:t>
            </w:r>
            <w:r w:rsidRPr="00A07B30">
              <w:rPr>
                <w:rStyle w:val="Artref"/>
                <w:color w:val="000000"/>
              </w:rPr>
              <w:t>5.367</w:t>
            </w:r>
            <w:r w:rsidRPr="00A07B30">
              <w:rPr>
                <w:color w:val="000000"/>
              </w:rPr>
              <w:t xml:space="preserve">  </w:t>
            </w:r>
            <w:r w:rsidRPr="00A07B30">
              <w:rPr>
                <w:rStyle w:val="Artref"/>
                <w:color w:val="000000"/>
              </w:rPr>
              <w:t>5.368</w:t>
            </w:r>
            <w:r w:rsidRPr="00A07B30">
              <w:rPr>
                <w:color w:val="000000"/>
              </w:rPr>
              <w:t xml:space="preserve">  </w:t>
            </w:r>
            <w:r w:rsidRPr="00A07B30">
              <w:rPr>
                <w:rStyle w:val="Artref"/>
                <w:color w:val="000000"/>
              </w:rPr>
              <w:t>5.369</w:t>
            </w:r>
            <w:r w:rsidRPr="00A07B30">
              <w:rPr>
                <w:color w:val="000000"/>
              </w:rPr>
              <w:t xml:space="preserve">  </w:t>
            </w:r>
            <w:r w:rsidRPr="00A07B30">
              <w:rPr>
                <w:rStyle w:val="Artref"/>
                <w:color w:val="000000"/>
              </w:rPr>
              <w:t>5.372</w:t>
            </w:r>
          </w:p>
        </w:tc>
      </w:tr>
      <w:tr w:rsidR="00AB62A9" w:rsidRPr="00A07B30" w14:paraId="7956B862" w14:textId="77777777" w:rsidTr="00F51488">
        <w:trPr>
          <w:cantSplit/>
          <w:jc w:val="center"/>
        </w:trPr>
        <w:tc>
          <w:tcPr>
            <w:tcW w:w="3100" w:type="dxa"/>
            <w:tcBorders>
              <w:top w:val="single" w:sz="4" w:space="0" w:color="auto"/>
              <w:left w:val="single" w:sz="6" w:space="0" w:color="auto"/>
              <w:bottom w:val="nil"/>
              <w:right w:val="single" w:sz="6" w:space="0" w:color="auto"/>
            </w:tcBorders>
            <w:hideMark/>
          </w:tcPr>
          <w:p w14:paraId="1E23A322" w14:textId="77777777" w:rsidR="00AB62A9" w:rsidRPr="00A07B30" w:rsidRDefault="00AB62A9" w:rsidP="00F51488">
            <w:pPr>
              <w:pStyle w:val="TableTextS5"/>
              <w:spacing w:before="20" w:after="20"/>
              <w:rPr>
                <w:rStyle w:val="Tablefreq"/>
              </w:rPr>
            </w:pPr>
            <w:r w:rsidRPr="00A07B30">
              <w:rPr>
                <w:rStyle w:val="Tablefreq"/>
              </w:rPr>
              <w:t>1 610.6-1 613.8</w:t>
            </w:r>
          </w:p>
          <w:p w14:paraId="583615B5" w14:textId="77777777" w:rsidR="00AB62A9" w:rsidRPr="00A07B30" w:rsidRDefault="00AB62A9" w:rsidP="00F51488">
            <w:pPr>
              <w:pStyle w:val="TableTextS5"/>
              <w:spacing w:before="20" w:after="20"/>
              <w:rPr>
                <w:color w:val="000000"/>
              </w:rPr>
            </w:pPr>
            <w:r w:rsidRPr="00A07B30">
              <w:rPr>
                <w:color w:val="000000"/>
              </w:rPr>
              <w:t>MOBILE-SATELLITE</w:t>
            </w:r>
            <w:r w:rsidRPr="00A07B30">
              <w:rPr>
                <w:color w:val="000000"/>
              </w:rPr>
              <w:br/>
              <w:t>(Earth-to-space</w:t>
            </w:r>
            <w:proofErr w:type="gramStart"/>
            <w:r w:rsidRPr="00A07B30">
              <w:rPr>
                <w:color w:val="000000"/>
              </w:rPr>
              <w:t xml:space="preserve">)  </w:t>
            </w:r>
            <w:r w:rsidRPr="00A07B30">
              <w:rPr>
                <w:rStyle w:val="Artref"/>
                <w:color w:val="000000"/>
              </w:rPr>
              <w:t>5.351A</w:t>
            </w:r>
            <w:proofErr w:type="gramEnd"/>
          </w:p>
          <w:p w14:paraId="2DEBB019" w14:textId="77777777" w:rsidR="00AB62A9" w:rsidRPr="00A07B30" w:rsidRDefault="00AB62A9" w:rsidP="00F51488">
            <w:pPr>
              <w:pStyle w:val="TableTextS5"/>
              <w:spacing w:before="20" w:after="20"/>
              <w:rPr>
                <w:color w:val="000000"/>
              </w:rPr>
            </w:pPr>
            <w:r w:rsidRPr="00A07B30">
              <w:rPr>
                <w:color w:val="000000"/>
              </w:rPr>
              <w:t>RADIO ASTRONOMY</w:t>
            </w:r>
          </w:p>
          <w:p w14:paraId="45CF85C6" w14:textId="77777777" w:rsidR="00AB62A9" w:rsidRPr="00A07B30" w:rsidRDefault="00AB62A9" w:rsidP="00F51488">
            <w:pPr>
              <w:pStyle w:val="TableTextS5"/>
              <w:spacing w:before="20" w:after="20"/>
              <w:rPr>
                <w:color w:val="000000"/>
              </w:rPr>
            </w:pPr>
            <w:r w:rsidRPr="00A07B30">
              <w:rPr>
                <w:color w:val="000000"/>
              </w:rPr>
              <w:t>AERONAUTICAL</w:t>
            </w:r>
            <w:r w:rsidRPr="00A07B30">
              <w:rPr>
                <w:color w:val="000000"/>
              </w:rPr>
              <w:br/>
              <w:t>RADIONAVIGATION</w:t>
            </w:r>
          </w:p>
        </w:tc>
        <w:tc>
          <w:tcPr>
            <w:tcW w:w="3100" w:type="dxa"/>
            <w:tcBorders>
              <w:top w:val="single" w:sz="4" w:space="0" w:color="auto"/>
              <w:left w:val="single" w:sz="6" w:space="0" w:color="auto"/>
              <w:bottom w:val="nil"/>
              <w:right w:val="single" w:sz="6" w:space="0" w:color="auto"/>
            </w:tcBorders>
            <w:hideMark/>
          </w:tcPr>
          <w:p w14:paraId="454BDCD7" w14:textId="77777777" w:rsidR="00AB62A9" w:rsidRPr="00A07B30" w:rsidRDefault="00AB62A9" w:rsidP="00F51488">
            <w:pPr>
              <w:pStyle w:val="TableTextS5"/>
              <w:spacing w:before="20" w:after="20"/>
              <w:rPr>
                <w:rStyle w:val="Tablefreq"/>
              </w:rPr>
            </w:pPr>
            <w:r w:rsidRPr="00A07B30">
              <w:rPr>
                <w:rStyle w:val="Tablefreq"/>
              </w:rPr>
              <w:t>1 610.6-1 613.8</w:t>
            </w:r>
          </w:p>
          <w:p w14:paraId="0A63EAC4" w14:textId="77777777" w:rsidR="00AB62A9" w:rsidRPr="00A07B30" w:rsidRDefault="00AB62A9" w:rsidP="00F51488">
            <w:pPr>
              <w:pStyle w:val="TableTextS5"/>
              <w:spacing w:before="20" w:after="20"/>
              <w:rPr>
                <w:color w:val="000000"/>
              </w:rPr>
            </w:pPr>
            <w:r w:rsidRPr="00A07B30">
              <w:rPr>
                <w:color w:val="000000"/>
              </w:rPr>
              <w:t>MOBILE-SATELLITE</w:t>
            </w:r>
            <w:r w:rsidRPr="00A07B30">
              <w:rPr>
                <w:color w:val="000000"/>
              </w:rPr>
              <w:br/>
              <w:t>(Earth-to-space</w:t>
            </w:r>
            <w:proofErr w:type="gramStart"/>
            <w:r w:rsidRPr="00A07B30">
              <w:rPr>
                <w:color w:val="000000"/>
              </w:rPr>
              <w:t xml:space="preserve">)  </w:t>
            </w:r>
            <w:r w:rsidRPr="00A07B30">
              <w:rPr>
                <w:rStyle w:val="Artref"/>
                <w:color w:val="000000"/>
              </w:rPr>
              <w:t>5.351A</w:t>
            </w:r>
            <w:proofErr w:type="gramEnd"/>
          </w:p>
          <w:p w14:paraId="36321FB2" w14:textId="77777777" w:rsidR="00AB62A9" w:rsidRPr="00A07B30" w:rsidRDefault="00AB62A9" w:rsidP="00F51488">
            <w:pPr>
              <w:pStyle w:val="TableTextS5"/>
              <w:spacing w:before="20" w:after="20"/>
              <w:rPr>
                <w:color w:val="000000"/>
              </w:rPr>
            </w:pPr>
            <w:r w:rsidRPr="00A07B30">
              <w:rPr>
                <w:color w:val="000000"/>
              </w:rPr>
              <w:t>RADIO ASTRONOMY</w:t>
            </w:r>
          </w:p>
          <w:p w14:paraId="3BF6B5DF" w14:textId="77777777" w:rsidR="00AB62A9" w:rsidRPr="00A07B30" w:rsidRDefault="00AB62A9" w:rsidP="00F51488">
            <w:pPr>
              <w:pStyle w:val="TableTextS5"/>
              <w:spacing w:before="20" w:after="20"/>
              <w:rPr>
                <w:color w:val="000000"/>
              </w:rPr>
            </w:pPr>
            <w:r w:rsidRPr="00A07B30">
              <w:rPr>
                <w:color w:val="000000"/>
              </w:rPr>
              <w:t>AERONAUTICAL</w:t>
            </w:r>
            <w:r w:rsidRPr="00A07B30">
              <w:rPr>
                <w:color w:val="000000"/>
              </w:rPr>
              <w:br/>
              <w:t>RADIONAVIGATION</w:t>
            </w:r>
          </w:p>
          <w:p w14:paraId="02AC0D6C" w14:textId="77777777" w:rsidR="00AB62A9" w:rsidRPr="00A07B30" w:rsidRDefault="00AB62A9" w:rsidP="00F51488">
            <w:pPr>
              <w:pStyle w:val="TableTextS5"/>
              <w:spacing w:before="20" w:after="20"/>
              <w:rPr>
                <w:color w:val="000000"/>
              </w:rPr>
            </w:pPr>
            <w:r w:rsidRPr="00A07B30">
              <w:rPr>
                <w:color w:val="000000"/>
              </w:rPr>
              <w:t>RADIODETERMINATION-SATELLITE (Earth-to-space)</w:t>
            </w:r>
          </w:p>
        </w:tc>
        <w:tc>
          <w:tcPr>
            <w:tcW w:w="3100" w:type="dxa"/>
            <w:tcBorders>
              <w:top w:val="single" w:sz="4" w:space="0" w:color="auto"/>
              <w:left w:val="single" w:sz="6" w:space="0" w:color="auto"/>
              <w:bottom w:val="nil"/>
              <w:right w:val="single" w:sz="6" w:space="0" w:color="auto"/>
            </w:tcBorders>
            <w:hideMark/>
          </w:tcPr>
          <w:p w14:paraId="1D8BA0CF" w14:textId="77777777" w:rsidR="00AB62A9" w:rsidRPr="00A07B30" w:rsidRDefault="00AB62A9" w:rsidP="00F51488">
            <w:pPr>
              <w:pStyle w:val="TableTextS5"/>
              <w:spacing w:before="20" w:after="20"/>
              <w:rPr>
                <w:rStyle w:val="Tablefreq"/>
              </w:rPr>
            </w:pPr>
            <w:r w:rsidRPr="00A07B30">
              <w:rPr>
                <w:rStyle w:val="Tablefreq"/>
              </w:rPr>
              <w:t>1 610.6-1 613.8</w:t>
            </w:r>
          </w:p>
          <w:p w14:paraId="10A4DE00" w14:textId="77777777" w:rsidR="00AB62A9" w:rsidRPr="00A07B30" w:rsidRDefault="00AB62A9" w:rsidP="00F51488">
            <w:pPr>
              <w:pStyle w:val="TableTextS5"/>
              <w:spacing w:before="20" w:after="20"/>
              <w:rPr>
                <w:color w:val="000000"/>
              </w:rPr>
            </w:pPr>
            <w:r w:rsidRPr="00A07B30">
              <w:rPr>
                <w:color w:val="000000"/>
              </w:rPr>
              <w:t>MOBILE-SATELLITE</w:t>
            </w:r>
            <w:r w:rsidRPr="00A07B30">
              <w:rPr>
                <w:color w:val="000000"/>
              </w:rPr>
              <w:br/>
              <w:t>(Earth-to-space</w:t>
            </w:r>
            <w:proofErr w:type="gramStart"/>
            <w:r w:rsidRPr="00A07B30">
              <w:rPr>
                <w:color w:val="000000"/>
              </w:rPr>
              <w:t xml:space="preserve">)  </w:t>
            </w:r>
            <w:r w:rsidRPr="00A07B30">
              <w:rPr>
                <w:rStyle w:val="Artref"/>
                <w:color w:val="000000"/>
              </w:rPr>
              <w:t>5.351A</w:t>
            </w:r>
            <w:proofErr w:type="gramEnd"/>
          </w:p>
          <w:p w14:paraId="1FE56458" w14:textId="77777777" w:rsidR="00AB62A9" w:rsidRPr="00A07B30" w:rsidRDefault="00AB62A9" w:rsidP="00F51488">
            <w:pPr>
              <w:pStyle w:val="TableTextS5"/>
              <w:spacing w:before="20" w:after="20"/>
              <w:rPr>
                <w:color w:val="000000"/>
              </w:rPr>
            </w:pPr>
            <w:r w:rsidRPr="00A07B30">
              <w:rPr>
                <w:color w:val="000000"/>
              </w:rPr>
              <w:t>RADIO ASTRONOMY</w:t>
            </w:r>
          </w:p>
          <w:p w14:paraId="3E473C3E" w14:textId="77777777" w:rsidR="00AB62A9" w:rsidRPr="00A07B30" w:rsidRDefault="00AB62A9" w:rsidP="00F51488">
            <w:pPr>
              <w:pStyle w:val="TableTextS5"/>
              <w:spacing w:before="20" w:after="20"/>
              <w:rPr>
                <w:color w:val="000000"/>
              </w:rPr>
            </w:pPr>
            <w:r w:rsidRPr="00A07B30">
              <w:rPr>
                <w:color w:val="000000"/>
              </w:rPr>
              <w:t>AERONAUTICAL</w:t>
            </w:r>
            <w:r w:rsidRPr="00A07B30">
              <w:rPr>
                <w:color w:val="000000"/>
              </w:rPr>
              <w:br/>
              <w:t>RADIONAVIGATION</w:t>
            </w:r>
          </w:p>
          <w:p w14:paraId="4DDED9CF" w14:textId="77777777" w:rsidR="00AB62A9" w:rsidRPr="00A07B30" w:rsidRDefault="00AB62A9" w:rsidP="00F51488">
            <w:pPr>
              <w:pStyle w:val="TableTextS5"/>
              <w:spacing w:before="20" w:after="20"/>
              <w:rPr>
                <w:color w:val="000000"/>
              </w:rPr>
            </w:pPr>
            <w:r w:rsidRPr="00A07B30">
              <w:rPr>
                <w:color w:val="000000"/>
              </w:rPr>
              <w:t>Radiodetermination-satellite</w:t>
            </w:r>
            <w:r w:rsidRPr="00A07B30">
              <w:rPr>
                <w:color w:val="000000"/>
              </w:rPr>
              <w:br/>
              <w:t xml:space="preserve">(Earth-to-space) </w:t>
            </w:r>
          </w:p>
        </w:tc>
      </w:tr>
      <w:tr w:rsidR="00AB62A9" w:rsidRPr="00A07B30" w14:paraId="093E1C44" w14:textId="77777777" w:rsidTr="00F51488">
        <w:trPr>
          <w:cantSplit/>
          <w:jc w:val="center"/>
        </w:trPr>
        <w:tc>
          <w:tcPr>
            <w:tcW w:w="3100" w:type="dxa"/>
            <w:tcBorders>
              <w:top w:val="nil"/>
              <w:left w:val="single" w:sz="6" w:space="0" w:color="auto"/>
              <w:bottom w:val="single" w:sz="4" w:space="0" w:color="auto"/>
              <w:right w:val="single" w:sz="6" w:space="0" w:color="auto"/>
            </w:tcBorders>
            <w:hideMark/>
          </w:tcPr>
          <w:p w14:paraId="0EEC6DCF" w14:textId="77777777" w:rsidR="00AB62A9" w:rsidRPr="00A07B30" w:rsidRDefault="00AB62A9" w:rsidP="00F51488">
            <w:pPr>
              <w:pStyle w:val="TableTextS5"/>
              <w:spacing w:before="20" w:after="20"/>
              <w:ind w:left="0" w:firstLine="0"/>
              <w:rPr>
                <w:color w:val="000000"/>
              </w:rPr>
            </w:pPr>
            <w:proofErr w:type="gramStart"/>
            <w:r w:rsidRPr="00A07B30">
              <w:rPr>
                <w:rStyle w:val="Artref"/>
                <w:color w:val="000000"/>
              </w:rPr>
              <w:t>5.149</w:t>
            </w:r>
            <w:r w:rsidRPr="00A07B30">
              <w:rPr>
                <w:color w:val="000000"/>
              </w:rPr>
              <w:t xml:space="preserve">  </w:t>
            </w:r>
            <w:r w:rsidRPr="00A07B30">
              <w:rPr>
                <w:rStyle w:val="Artref"/>
                <w:color w:val="000000"/>
              </w:rPr>
              <w:t>5.341</w:t>
            </w:r>
            <w:proofErr w:type="gramEnd"/>
            <w:r w:rsidRPr="00A07B30">
              <w:rPr>
                <w:color w:val="000000"/>
              </w:rPr>
              <w:t xml:space="preserve">  </w:t>
            </w:r>
            <w:r w:rsidRPr="00A07B30">
              <w:rPr>
                <w:rStyle w:val="Artref"/>
                <w:color w:val="000000"/>
              </w:rPr>
              <w:t>5.355</w:t>
            </w:r>
            <w:r w:rsidRPr="00A07B30">
              <w:rPr>
                <w:color w:val="000000"/>
              </w:rPr>
              <w:t xml:space="preserve">  </w:t>
            </w:r>
            <w:r w:rsidRPr="00A07B30">
              <w:rPr>
                <w:rStyle w:val="Artref"/>
                <w:color w:val="000000"/>
              </w:rPr>
              <w:t>5.359</w:t>
            </w:r>
            <w:r w:rsidRPr="00A07B30">
              <w:rPr>
                <w:color w:val="000000"/>
              </w:rPr>
              <w:t xml:space="preserve">  </w:t>
            </w:r>
            <w:r w:rsidRPr="00A07B30">
              <w:rPr>
                <w:rStyle w:val="Artref"/>
                <w:color w:val="000000"/>
              </w:rPr>
              <w:t>5.364</w:t>
            </w:r>
            <w:r w:rsidRPr="00A07B30">
              <w:rPr>
                <w:color w:val="000000"/>
              </w:rPr>
              <w:t xml:space="preserve">  </w:t>
            </w:r>
            <w:r w:rsidRPr="00A07B30">
              <w:rPr>
                <w:rStyle w:val="Artref"/>
                <w:color w:val="000000"/>
              </w:rPr>
              <w:t>5.366</w:t>
            </w:r>
            <w:r w:rsidRPr="00A07B30">
              <w:rPr>
                <w:color w:val="000000"/>
              </w:rPr>
              <w:t xml:space="preserve">  </w:t>
            </w:r>
            <w:r w:rsidRPr="00A07B30">
              <w:rPr>
                <w:rStyle w:val="Artref"/>
                <w:color w:val="000000"/>
              </w:rPr>
              <w:t>5.367</w:t>
            </w:r>
            <w:r w:rsidRPr="00A07B30">
              <w:rPr>
                <w:color w:val="000000"/>
              </w:rPr>
              <w:t xml:space="preserve">  </w:t>
            </w:r>
            <w:r w:rsidRPr="00A07B30">
              <w:rPr>
                <w:rStyle w:val="Artref"/>
                <w:color w:val="000000"/>
              </w:rPr>
              <w:t>5.368</w:t>
            </w:r>
            <w:r w:rsidRPr="00A07B30">
              <w:rPr>
                <w:color w:val="000000"/>
              </w:rPr>
              <w:t xml:space="preserve">  </w:t>
            </w:r>
            <w:r w:rsidRPr="00A07B30">
              <w:rPr>
                <w:rStyle w:val="Artref"/>
                <w:color w:val="000000"/>
              </w:rPr>
              <w:t>5.369</w:t>
            </w:r>
            <w:r w:rsidRPr="00A07B30">
              <w:rPr>
                <w:color w:val="000000"/>
              </w:rPr>
              <w:t xml:space="preserve">  </w:t>
            </w:r>
            <w:r w:rsidRPr="00A07B30">
              <w:rPr>
                <w:color w:val="000000"/>
              </w:rPr>
              <w:br/>
            </w:r>
            <w:r w:rsidRPr="00A07B30">
              <w:rPr>
                <w:rStyle w:val="Artref"/>
                <w:color w:val="000000"/>
              </w:rPr>
              <w:t>5.371</w:t>
            </w:r>
            <w:r w:rsidRPr="00A07B30">
              <w:rPr>
                <w:color w:val="000000"/>
              </w:rPr>
              <w:t xml:space="preserve">  </w:t>
            </w:r>
            <w:r w:rsidRPr="00A07B30">
              <w:rPr>
                <w:rStyle w:val="Artref"/>
                <w:color w:val="000000"/>
              </w:rPr>
              <w:t>5.372</w:t>
            </w:r>
          </w:p>
        </w:tc>
        <w:tc>
          <w:tcPr>
            <w:tcW w:w="3100" w:type="dxa"/>
            <w:tcBorders>
              <w:top w:val="nil"/>
              <w:left w:val="single" w:sz="6" w:space="0" w:color="auto"/>
              <w:bottom w:val="single" w:sz="4" w:space="0" w:color="auto"/>
              <w:right w:val="single" w:sz="6" w:space="0" w:color="auto"/>
            </w:tcBorders>
            <w:hideMark/>
          </w:tcPr>
          <w:p w14:paraId="1F3D4863" w14:textId="77777777" w:rsidR="00AB62A9" w:rsidRPr="00A07B30" w:rsidRDefault="00AB62A9" w:rsidP="00F51488">
            <w:pPr>
              <w:pStyle w:val="TableTextS5"/>
              <w:spacing w:before="20" w:after="20"/>
              <w:ind w:left="0" w:firstLine="0"/>
              <w:rPr>
                <w:color w:val="000000"/>
              </w:rPr>
            </w:pPr>
            <w:r w:rsidRPr="00A07B30">
              <w:rPr>
                <w:color w:val="000000"/>
              </w:rPr>
              <w:br/>
            </w:r>
            <w:proofErr w:type="gramStart"/>
            <w:r w:rsidRPr="00A07B30">
              <w:rPr>
                <w:rStyle w:val="Artref"/>
                <w:color w:val="000000"/>
              </w:rPr>
              <w:t>5.149</w:t>
            </w:r>
            <w:r w:rsidRPr="00A07B30">
              <w:rPr>
                <w:color w:val="000000"/>
              </w:rPr>
              <w:t xml:space="preserve">  </w:t>
            </w:r>
            <w:r w:rsidRPr="00A07B30">
              <w:rPr>
                <w:rStyle w:val="Artref"/>
                <w:color w:val="000000"/>
              </w:rPr>
              <w:t>5.341</w:t>
            </w:r>
            <w:proofErr w:type="gramEnd"/>
            <w:r w:rsidRPr="00A07B30">
              <w:rPr>
                <w:color w:val="000000"/>
              </w:rPr>
              <w:t xml:space="preserve">  </w:t>
            </w:r>
            <w:r w:rsidRPr="00A07B30">
              <w:rPr>
                <w:rStyle w:val="Artref"/>
                <w:color w:val="000000"/>
              </w:rPr>
              <w:t>5.364</w:t>
            </w:r>
            <w:r w:rsidRPr="00A07B30">
              <w:rPr>
                <w:color w:val="000000"/>
              </w:rPr>
              <w:t xml:space="preserve">  </w:t>
            </w:r>
            <w:r w:rsidRPr="00A07B30">
              <w:rPr>
                <w:rStyle w:val="Artref"/>
                <w:color w:val="000000"/>
              </w:rPr>
              <w:t>5.366</w:t>
            </w:r>
            <w:r w:rsidRPr="00A07B30">
              <w:rPr>
                <w:color w:val="000000"/>
              </w:rPr>
              <w:t xml:space="preserve">  </w:t>
            </w:r>
            <w:r w:rsidRPr="00A07B30">
              <w:rPr>
                <w:color w:val="000000"/>
              </w:rPr>
              <w:br/>
            </w:r>
            <w:r w:rsidRPr="00A07B30">
              <w:rPr>
                <w:rStyle w:val="Artref"/>
                <w:color w:val="000000"/>
              </w:rPr>
              <w:t>5.367</w:t>
            </w:r>
            <w:r w:rsidRPr="00A07B30">
              <w:rPr>
                <w:color w:val="000000"/>
              </w:rPr>
              <w:t xml:space="preserve">  </w:t>
            </w:r>
            <w:r w:rsidRPr="00A07B30">
              <w:rPr>
                <w:rStyle w:val="Artref"/>
                <w:color w:val="000000"/>
              </w:rPr>
              <w:t>5.368</w:t>
            </w:r>
            <w:r w:rsidRPr="00A07B30">
              <w:rPr>
                <w:color w:val="000000"/>
              </w:rPr>
              <w:t xml:space="preserve">  </w:t>
            </w:r>
            <w:r w:rsidRPr="00A07B30">
              <w:rPr>
                <w:rStyle w:val="Artref"/>
                <w:color w:val="000000"/>
              </w:rPr>
              <w:t>5.370</w:t>
            </w:r>
            <w:r w:rsidRPr="00A07B30">
              <w:rPr>
                <w:color w:val="000000"/>
              </w:rPr>
              <w:t xml:space="preserve">  </w:t>
            </w:r>
            <w:r w:rsidRPr="00A07B30">
              <w:rPr>
                <w:rStyle w:val="Artref"/>
                <w:color w:val="000000"/>
              </w:rPr>
              <w:t>5.372</w:t>
            </w:r>
          </w:p>
        </w:tc>
        <w:tc>
          <w:tcPr>
            <w:tcW w:w="3100" w:type="dxa"/>
            <w:tcBorders>
              <w:top w:val="nil"/>
              <w:left w:val="single" w:sz="6" w:space="0" w:color="auto"/>
              <w:bottom w:val="single" w:sz="4" w:space="0" w:color="auto"/>
              <w:right w:val="single" w:sz="6" w:space="0" w:color="auto"/>
            </w:tcBorders>
            <w:hideMark/>
          </w:tcPr>
          <w:p w14:paraId="0D0EBB8F" w14:textId="77777777" w:rsidR="00AB62A9" w:rsidRPr="00A07B30" w:rsidRDefault="00AB62A9" w:rsidP="00F51488">
            <w:pPr>
              <w:pStyle w:val="TableTextS5"/>
              <w:spacing w:before="20" w:after="20"/>
              <w:ind w:left="0" w:firstLine="0"/>
              <w:rPr>
                <w:color w:val="000000"/>
              </w:rPr>
            </w:pPr>
            <w:proofErr w:type="gramStart"/>
            <w:r w:rsidRPr="00A07B30">
              <w:rPr>
                <w:rStyle w:val="Artref"/>
                <w:color w:val="000000"/>
              </w:rPr>
              <w:t>5.149</w:t>
            </w:r>
            <w:r w:rsidRPr="00A07B30">
              <w:rPr>
                <w:color w:val="000000"/>
              </w:rPr>
              <w:t xml:space="preserve">  </w:t>
            </w:r>
            <w:r w:rsidRPr="00A07B30">
              <w:rPr>
                <w:rStyle w:val="Artref"/>
                <w:color w:val="000000"/>
              </w:rPr>
              <w:t>5.341</w:t>
            </w:r>
            <w:proofErr w:type="gramEnd"/>
            <w:r w:rsidRPr="00A07B30">
              <w:rPr>
                <w:color w:val="000000"/>
              </w:rPr>
              <w:t xml:space="preserve">  </w:t>
            </w:r>
            <w:r w:rsidRPr="00A07B30">
              <w:rPr>
                <w:rStyle w:val="Artref"/>
                <w:color w:val="000000"/>
              </w:rPr>
              <w:t>5.355</w:t>
            </w:r>
            <w:r w:rsidRPr="00A07B30">
              <w:rPr>
                <w:color w:val="000000"/>
              </w:rPr>
              <w:t xml:space="preserve">  </w:t>
            </w:r>
            <w:r w:rsidRPr="00A07B30">
              <w:rPr>
                <w:rStyle w:val="Artref"/>
                <w:color w:val="000000"/>
              </w:rPr>
              <w:t>5.359</w:t>
            </w:r>
            <w:r w:rsidRPr="00A07B30">
              <w:rPr>
                <w:color w:val="000000"/>
              </w:rPr>
              <w:t xml:space="preserve">  </w:t>
            </w:r>
            <w:r w:rsidRPr="00A07B30">
              <w:rPr>
                <w:rStyle w:val="Artref"/>
                <w:color w:val="000000"/>
              </w:rPr>
              <w:t>5.364</w:t>
            </w:r>
            <w:r w:rsidRPr="00A07B30">
              <w:rPr>
                <w:color w:val="000000"/>
              </w:rPr>
              <w:t xml:space="preserve">  </w:t>
            </w:r>
            <w:r w:rsidRPr="00A07B30">
              <w:rPr>
                <w:rStyle w:val="Artref"/>
                <w:color w:val="000000"/>
              </w:rPr>
              <w:t>5.366</w:t>
            </w:r>
            <w:r w:rsidRPr="00A07B30">
              <w:rPr>
                <w:color w:val="000000"/>
              </w:rPr>
              <w:t xml:space="preserve">  </w:t>
            </w:r>
            <w:r w:rsidRPr="00A07B30">
              <w:rPr>
                <w:rStyle w:val="Artref"/>
                <w:color w:val="000000"/>
              </w:rPr>
              <w:t>5.367</w:t>
            </w:r>
            <w:r w:rsidRPr="00A07B30">
              <w:rPr>
                <w:color w:val="000000"/>
              </w:rPr>
              <w:t xml:space="preserve">  </w:t>
            </w:r>
            <w:r w:rsidRPr="00A07B30">
              <w:rPr>
                <w:rStyle w:val="Artref"/>
                <w:color w:val="000000"/>
              </w:rPr>
              <w:t>5.368</w:t>
            </w:r>
            <w:r w:rsidRPr="00A07B30">
              <w:rPr>
                <w:color w:val="000000"/>
              </w:rPr>
              <w:t xml:space="preserve">  </w:t>
            </w:r>
            <w:r w:rsidRPr="00A07B30">
              <w:rPr>
                <w:rStyle w:val="Artref"/>
                <w:color w:val="000000"/>
              </w:rPr>
              <w:t>5.369</w:t>
            </w:r>
            <w:r w:rsidRPr="00A07B30">
              <w:rPr>
                <w:color w:val="000000"/>
              </w:rPr>
              <w:t xml:space="preserve">  </w:t>
            </w:r>
            <w:r w:rsidRPr="00A07B30">
              <w:rPr>
                <w:color w:val="000000"/>
              </w:rPr>
              <w:br/>
            </w:r>
            <w:r w:rsidRPr="00A07B30">
              <w:rPr>
                <w:rStyle w:val="Artref"/>
                <w:color w:val="000000"/>
              </w:rPr>
              <w:t>5.372</w:t>
            </w:r>
          </w:p>
        </w:tc>
      </w:tr>
      <w:tr w:rsidR="00AB62A9" w:rsidRPr="00A07B30" w14:paraId="51AD3674" w14:textId="77777777" w:rsidTr="00F51488">
        <w:trPr>
          <w:cantSplit/>
          <w:jc w:val="center"/>
        </w:trPr>
        <w:tc>
          <w:tcPr>
            <w:tcW w:w="3100" w:type="dxa"/>
            <w:tcBorders>
              <w:top w:val="single" w:sz="4" w:space="0" w:color="auto"/>
              <w:left w:val="single" w:sz="6" w:space="0" w:color="auto"/>
              <w:bottom w:val="nil"/>
              <w:right w:val="single" w:sz="6" w:space="0" w:color="auto"/>
            </w:tcBorders>
            <w:hideMark/>
          </w:tcPr>
          <w:p w14:paraId="2ECF22D6" w14:textId="77777777" w:rsidR="00AB62A9" w:rsidRPr="00A07B30" w:rsidRDefault="00AB62A9" w:rsidP="00F51488">
            <w:pPr>
              <w:pStyle w:val="TableTextS5"/>
              <w:spacing w:before="20" w:after="20"/>
              <w:rPr>
                <w:rStyle w:val="Tablefreq"/>
              </w:rPr>
            </w:pPr>
            <w:r w:rsidRPr="00A07B30">
              <w:rPr>
                <w:rStyle w:val="Tablefreq"/>
              </w:rPr>
              <w:t>1 613.8-1 621.35</w:t>
            </w:r>
          </w:p>
          <w:p w14:paraId="5B78462E" w14:textId="77777777" w:rsidR="00AB62A9" w:rsidRPr="00A07B30" w:rsidRDefault="00AB62A9" w:rsidP="00F51488">
            <w:pPr>
              <w:pStyle w:val="TableTextS5"/>
              <w:spacing w:before="20" w:after="20"/>
              <w:rPr>
                <w:color w:val="000000"/>
              </w:rPr>
            </w:pPr>
            <w:r w:rsidRPr="00A07B30">
              <w:rPr>
                <w:color w:val="000000"/>
              </w:rPr>
              <w:t>MOBILE-SATELLITE (Earth</w:t>
            </w:r>
            <w:r w:rsidRPr="00A07B30">
              <w:rPr>
                <w:color w:val="000000"/>
              </w:rPr>
              <w:noBreakHyphen/>
              <w:t>to</w:t>
            </w:r>
            <w:r w:rsidRPr="00A07B30">
              <w:rPr>
                <w:color w:val="000000"/>
              </w:rPr>
              <w:noBreakHyphen/>
              <w:t>space</w:t>
            </w:r>
            <w:proofErr w:type="gramStart"/>
            <w:r w:rsidRPr="00A07B30">
              <w:rPr>
                <w:color w:val="000000"/>
              </w:rPr>
              <w:t xml:space="preserve">)  </w:t>
            </w:r>
            <w:r w:rsidRPr="00A07B30">
              <w:rPr>
                <w:rStyle w:val="Artref"/>
                <w:color w:val="000000"/>
              </w:rPr>
              <w:t>5.351A</w:t>
            </w:r>
            <w:proofErr w:type="gramEnd"/>
          </w:p>
          <w:p w14:paraId="302935C4" w14:textId="77777777" w:rsidR="00AB62A9" w:rsidRPr="00A07B30" w:rsidRDefault="00AB62A9" w:rsidP="00F51488">
            <w:pPr>
              <w:pStyle w:val="TableTextS5"/>
              <w:spacing w:before="20" w:after="20"/>
              <w:rPr>
                <w:color w:val="000000"/>
              </w:rPr>
            </w:pPr>
            <w:r w:rsidRPr="00A07B30">
              <w:rPr>
                <w:color w:val="000000"/>
              </w:rPr>
              <w:t>AERONAUTICAL RADIONAVIGATION</w:t>
            </w:r>
          </w:p>
          <w:p w14:paraId="38007EFD" w14:textId="77777777" w:rsidR="00AB62A9" w:rsidRPr="00A07B30" w:rsidRDefault="00AB62A9" w:rsidP="00F51488">
            <w:pPr>
              <w:pStyle w:val="TableTextS5"/>
              <w:spacing w:before="20" w:after="20"/>
              <w:rPr>
                <w:color w:val="000000"/>
              </w:rPr>
            </w:pPr>
            <w:r w:rsidRPr="00A07B30">
              <w:rPr>
                <w:color w:val="000000"/>
              </w:rPr>
              <w:t xml:space="preserve">Mobile-satellite (space-to-Earth) </w:t>
            </w:r>
            <w:r w:rsidRPr="00A07B30">
              <w:rPr>
                <w:rStyle w:val="Artref"/>
                <w:color w:val="000000"/>
              </w:rPr>
              <w:t>5.208B</w:t>
            </w:r>
          </w:p>
        </w:tc>
        <w:tc>
          <w:tcPr>
            <w:tcW w:w="3100" w:type="dxa"/>
            <w:tcBorders>
              <w:top w:val="single" w:sz="4" w:space="0" w:color="auto"/>
              <w:left w:val="single" w:sz="6" w:space="0" w:color="auto"/>
              <w:bottom w:val="nil"/>
              <w:right w:val="single" w:sz="6" w:space="0" w:color="auto"/>
            </w:tcBorders>
            <w:hideMark/>
          </w:tcPr>
          <w:p w14:paraId="06148123" w14:textId="77777777" w:rsidR="00AB62A9" w:rsidRPr="00A07B30" w:rsidRDefault="00AB62A9" w:rsidP="00F51488">
            <w:pPr>
              <w:pStyle w:val="TableTextS5"/>
              <w:spacing w:before="20" w:after="20"/>
              <w:rPr>
                <w:rStyle w:val="Tablefreq"/>
              </w:rPr>
            </w:pPr>
            <w:r w:rsidRPr="00A07B30">
              <w:rPr>
                <w:rStyle w:val="Tablefreq"/>
              </w:rPr>
              <w:t>1 613.8-1 621.35</w:t>
            </w:r>
          </w:p>
          <w:p w14:paraId="5BAACB4B" w14:textId="77777777" w:rsidR="00AB62A9" w:rsidRPr="00A07B30" w:rsidRDefault="00AB62A9" w:rsidP="00F51488">
            <w:pPr>
              <w:pStyle w:val="TableTextS5"/>
              <w:spacing w:before="20" w:after="20"/>
              <w:rPr>
                <w:color w:val="000000"/>
              </w:rPr>
            </w:pPr>
            <w:r w:rsidRPr="00A07B30">
              <w:rPr>
                <w:color w:val="000000"/>
              </w:rPr>
              <w:t>MOBILE-SATELLITE</w:t>
            </w:r>
            <w:r w:rsidRPr="00A07B30">
              <w:rPr>
                <w:color w:val="000000"/>
              </w:rPr>
              <w:br/>
              <w:t>(Earth-to-space</w:t>
            </w:r>
            <w:proofErr w:type="gramStart"/>
            <w:r w:rsidRPr="00A07B30">
              <w:rPr>
                <w:color w:val="000000"/>
              </w:rPr>
              <w:t xml:space="preserve">)  </w:t>
            </w:r>
            <w:r w:rsidRPr="00A07B30">
              <w:rPr>
                <w:rStyle w:val="Artref"/>
                <w:color w:val="000000"/>
              </w:rPr>
              <w:t>5.351A</w:t>
            </w:r>
            <w:proofErr w:type="gramEnd"/>
          </w:p>
          <w:p w14:paraId="4245E333" w14:textId="77777777" w:rsidR="00AB62A9" w:rsidRPr="00A07B30" w:rsidRDefault="00AB62A9" w:rsidP="00F51488">
            <w:pPr>
              <w:pStyle w:val="TableTextS5"/>
              <w:spacing w:before="20" w:after="20"/>
              <w:rPr>
                <w:color w:val="000000"/>
              </w:rPr>
            </w:pPr>
            <w:r w:rsidRPr="00A07B30">
              <w:rPr>
                <w:color w:val="000000"/>
              </w:rPr>
              <w:t>AERONAUTICAL</w:t>
            </w:r>
            <w:r w:rsidRPr="00A07B30">
              <w:rPr>
                <w:color w:val="000000"/>
              </w:rPr>
              <w:br/>
              <w:t>RADIONAVIGATION</w:t>
            </w:r>
          </w:p>
          <w:p w14:paraId="0E29E509" w14:textId="77777777" w:rsidR="00AB62A9" w:rsidRPr="00A07B30" w:rsidRDefault="00AB62A9" w:rsidP="00F51488">
            <w:pPr>
              <w:pStyle w:val="TableTextS5"/>
              <w:spacing w:before="20" w:after="20"/>
              <w:rPr>
                <w:color w:val="000000"/>
              </w:rPr>
            </w:pPr>
            <w:r w:rsidRPr="00A07B30">
              <w:rPr>
                <w:color w:val="000000"/>
              </w:rPr>
              <w:t>RADIODETERMINATION-SATELLITE (Earth-to-space)</w:t>
            </w:r>
          </w:p>
          <w:p w14:paraId="78444503" w14:textId="77777777" w:rsidR="00AB62A9" w:rsidRPr="00A07B30" w:rsidRDefault="00AB62A9" w:rsidP="00F51488">
            <w:pPr>
              <w:pStyle w:val="TableTextS5"/>
              <w:spacing w:before="20" w:after="20"/>
              <w:rPr>
                <w:color w:val="000000"/>
              </w:rPr>
            </w:pPr>
            <w:r w:rsidRPr="00A07B30">
              <w:rPr>
                <w:color w:val="000000"/>
              </w:rPr>
              <w:t xml:space="preserve">Mobile-satellite (space-to-Earth) </w:t>
            </w:r>
            <w:r w:rsidRPr="00A07B30">
              <w:rPr>
                <w:rStyle w:val="Artref"/>
                <w:color w:val="000000"/>
              </w:rPr>
              <w:t>5.208B</w:t>
            </w:r>
          </w:p>
        </w:tc>
        <w:tc>
          <w:tcPr>
            <w:tcW w:w="3100" w:type="dxa"/>
            <w:tcBorders>
              <w:top w:val="single" w:sz="4" w:space="0" w:color="auto"/>
              <w:left w:val="single" w:sz="6" w:space="0" w:color="auto"/>
              <w:bottom w:val="nil"/>
              <w:right w:val="single" w:sz="6" w:space="0" w:color="auto"/>
            </w:tcBorders>
            <w:hideMark/>
          </w:tcPr>
          <w:p w14:paraId="6E186D83" w14:textId="77777777" w:rsidR="00AB62A9" w:rsidRPr="00A07B30" w:rsidRDefault="00AB62A9" w:rsidP="00F51488">
            <w:pPr>
              <w:pStyle w:val="TableTextS5"/>
              <w:spacing w:before="20" w:after="20"/>
              <w:rPr>
                <w:rStyle w:val="Tablefreq"/>
              </w:rPr>
            </w:pPr>
            <w:r w:rsidRPr="00A07B30">
              <w:rPr>
                <w:rStyle w:val="Tablefreq"/>
              </w:rPr>
              <w:t>1 613.8-1 621.35</w:t>
            </w:r>
          </w:p>
          <w:p w14:paraId="3A2E2A4F" w14:textId="77777777" w:rsidR="00AB62A9" w:rsidRPr="00A07B30" w:rsidRDefault="00AB62A9" w:rsidP="00F51488">
            <w:pPr>
              <w:pStyle w:val="TableTextS5"/>
              <w:spacing w:before="20" w:after="20"/>
              <w:rPr>
                <w:color w:val="000000"/>
              </w:rPr>
            </w:pPr>
            <w:r w:rsidRPr="00A07B30">
              <w:rPr>
                <w:color w:val="000000"/>
              </w:rPr>
              <w:t>MOBILE-SATELLITE (Earth</w:t>
            </w:r>
            <w:r w:rsidRPr="00A07B30">
              <w:rPr>
                <w:color w:val="000000"/>
              </w:rPr>
              <w:noBreakHyphen/>
              <w:t>to</w:t>
            </w:r>
            <w:r w:rsidRPr="00A07B30">
              <w:rPr>
                <w:color w:val="000000"/>
              </w:rPr>
              <w:noBreakHyphen/>
              <w:t>space</w:t>
            </w:r>
            <w:proofErr w:type="gramStart"/>
            <w:r w:rsidRPr="00A07B30">
              <w:rPr>
                <w:color w:val="000000"/>
              </w:rPr>
              <w:t xml:space="preserve">)  </w:t>
            </w:r>
            <w:r w:rsidRPr="00A07B30">
              <w:rPr>
                <w:rStyle w:val="Artref"/>
                <w:color w:val="000000"/>
              </w:rPr>
              <w:t>5.351A</w:t>
            </w:r>
            <w:proofErr w:type="gramEnd"/>
          </w:p>
          <w:p w14:paraId="1819EBF3" w14:textId="77777777" w:rsidR="00AB62A9" w:rsidRPr="00A07B30" w:rsidRDefault="00AB62A9" w:rsidP="00F51488">
            <w:pPr>
              <w:pStyle w:val="TableTextS5"/>
              <w:spacing w:before="20" w:after="20"/>
              <w:rPr>
                <w:color w:val="000000"/>
              </w:rPr>
            </w:pPr>
            <w:r w:rsidRPr="00A07B30">
              <w:rPr>
                <w:color w:val="000000"/>
              </w:rPr>
              <w:t>AERONAUTICAL RADIONAVIGATION</w:t>
            </w:r>
          </w:p>
          <w:p w14:paraId="357D7530" w14:textId="77777777" w:rsidR="00AB62A9" w:rsidRPr="00A07B30" w:rsidRDefault="00AB62A9" w:rsidP="00F51488">
            <w:pPr>
              <w:pStyle w:val="TableTextS5"/>
              <w:spacing w:before="20" w:after="20"/>
              <w:rPr>
                <w:color w:val="000000"/>
              </w:rPr>
            </w:pPr>
            <w:r w:rsidRPr="00A07B30">
              <w:rPr>
                <w:color w:val="000000"/>
              </w:rPr>
              <w:t xml:space="preserve">Mobile-satellite (space-to-Earth) </w:t>
            </w:r>
            <w:r w:rsidRPr="00A07B30">
              <w:rPr>
                <w:rStyle w:val="Artref"/>
                <w:color w:val="000000"/>
              </w:rPr>
              <w:t>5.208B</w:t>
            </w:r>
          </w:p>
          <w:p w14:paraId="290576D9" w14:textId="77777777" w:rsidR="00AB62A9" w:rsidRPr="00A07B30" w:rsidRDefault="00AB62A9" w:rsidP="00F51488">
            <w:pPr>
              <w:pStyle w:val="TableTextS5"/>
              <w:spacing w:before="20" w:after="20"/>
              <w:rPr>
                <w:color w:val="000000"/>
              </w:rPr>
            </w:pPr>
            <w:r w:rsidRPr="00A07B30">
              <w:rPr>
                <w:color w:val="000000"/>
              </w:rPr>
              <w:t>Radiodetermination-satellite (Earth-to-space)</w:t>
            </w:r>
          </w:p>
        </w:tc>
      </w:tr>
      <w:tr w:rsidR="00AB62A9" w:rsidRPr="00A07B30" w14:paraId="678BF73B" w14:textId="77777777" w:rsidTr="00F51488">
        <w:trPr>
          <w:cantSplit/>
          <w:jc w:val="center"/>
        </w:trPr>
        <w:tc>
          <w:tcPr>
            <w:tcW w:w="3100" w:type="dxa"/>
            <w:tcBorders>
              <w:top w:val="nil"/>
              <w:left w:val="single" w:sz="6" w:space="0" w:color="auto"/>
              <w:bottom w:val="single" w:sz="6" w:space="0" w:color="auto"/>
              <w:right w:val="single" w:sz="6" w:space="0" w:color="auto"/>
            </w:tcBorders>
            <w:hideMark/>
          </w:tcPr>
          <w:p w14:paraId="7D0ECEE3" w14:textId="77777777" w:rsidR="00AB62A9" w:rsidRPr="00A07B30" w:rsidRDefault="00AB62A9" w:rsidP="00F51488">
            <w:pPr>
              <w:pStyle w:val="TableTextS5"/>
              <w:spacing w:before="20" w:after="20"/>
              <w:ind w:left="0" w:firstLine="0"/>
              <w:rPr>
                <w:color w:val="000000"/>
              </w:rPr>
            </w:pPr>
            <w:proofErr w:type="gramStart"/>
            <w:r w:rsidRPr="00A07B30">
              <w:rPr>
                <w:rStyle w:val="Artref"/>
                <w:color w:val="000000"/>
              </w:rPr>
              <w:t>5.341</w:t>
            </w:r>
            <w:r w:rsidRPr="00A07B30">
              <w:rPr>
                <w:color w:val="000000"/>
              </w:rPr>
              <w:t xml:space="preserve">  </w:t>
            </w:r>
            <w:r w:rsidRPr="00A07B30">
              <w:rPr>
                <w:rStyle w:val="Artref"/>
                <w:color w:val="000000"/>
              </w:rPr>
              <w:t>5.355</w:t>
            </w:r>
            <w:proofErr w:type="gramEnd"/>
            <w:r w:rsidRPr="00A07B30">
              <w:rPr>
                <w:color w:val="000000"/>
              </w:rPr>
              <w:t xml:space="preserve">  </w:t>
            </w:r>
            <w:r w:rsidRPr="00A07B30">
              <w:rPr>
                <w:rStyle w:val="Artref"/>
                <w:color w:val="000000"/>
              </w:rPr>
              <w:t>5.359</w:t>
            </w:r>
            <w:r w:rsidRPr="00A07B30">
              <w:rPr>
                <w:color w:val="000000"/>
              </w:rPr>
              <w:t xml:space="preserve">  </w:t>
            </w:r>
            <w:r w:rsidRPr="00A07B30">
              <w:rPr>
                <w:rStyle w:val="Artref"/>
                <w:color w:val="000000"/>
              </w:rPr>
              <w:t>5.364</w:t>
            </w:r>
            <w:r w:rsidRPr="00A07B30">
              <w:rPr>
                <w:color w:val="000000"/>
              </w:rPr>
              <w:t xml:space="preserve">  </w:t>
            </w:r>
            <w:r w:rsidRPr="00A07B30">
              <w:rPr>
                <w:rStyle w:val="Artref"/>
                <w:color w:val="000000"/>
              </w:rPr>
              <w:t>5.365</w:t>
            </w:r>
            <w:r w:rsidRPr="00A07B30">
              <w:rPr>
                <w:color w:val="000000"/>
              </w:rPr>
              <w:t xml:space="preserve">  </w:t>
            </w:r>
            <w:r w:rsidRPr="00A07B30">
              <w:rPr>
                <w:rStyle w:val="Artref"/>
                <w:color w:val="000000"/>
              </w:rPr>
              <w:t>5.366</w:t>
            </w:r>
            <w:r w:rsidRPr="00A07B30">
              <w:rPr>
                <w:color w:val="000000"/>
              </w:rPr>
              <w:t xml:space="preserve">  </w:t>
            </w:r>
            <w:r w:rsidRPr="00A07B30">
              <w:rPr>
                <w:rStyle w:val="Artref"/>
                <w:color w:val="000000"/>
              </w:rPr>
              <w:t>5.367</w:t>
            </w:r>
            <w:r w:rsidRPr="00A07B30">
              <w:rPr>
                <w:color w:val="000000"/>
              </w:rPr>
              <w:t xml:space="preserve">  </w:t>
            </w:r>
            <w:r w:rsidRPr="00A07B30">
              <w:rPr>
                <w:rStyle w:val="Artref"/>
                <w:color w:val="000000"/>
              </w:rPr>
              <w:t>5.368</w:t>
            </w:r>
            <w:r w:rsidRPr="00A07B30">
              <w:rPr>
                <w:color w:val="000000"/>
              </w:rPr>
              <w:t xml:space="preserve">  </w:t>
            </w:r>
            <w:r w:rsidRPr="00A07B30">
              <w:rPr>
                <w:rStyle w:val="Artref"/>
                <w:color w:val="000000"/>
              </w:rPr>
              <w:t>5.369</w:t>
            </w:r>
            <w:r w:rsidRPr="00A07B30">
              <w:rPr>
                <w:color w:val="000000"/>
              </w:rPr>
              <w:t xml:space="preserve">  </w:t>
            </w:r>
            <w:r w:rsidRPr="00A07B30">
              <w:rPr>
                <w:rStyle w:val="Artref"/>
                <w:color w:val="000000"/>
              </w:rPr>
              <w:t>5.371</w:t>
            </w:r>
            <w:r w:rsidRPr="00A07B30">
              <w:rPr>
                <w:color w:val="000000"/>
              </w:rPr>
              <w:t xml:space="preserve">  </w:t>
            </w:r>
            <w:r w:rsidRPr="00A07B30">
              <w:rPr>
                <w:rStyle w:val="Artref"/>
                <w:color w:val="000000"/>
              </w:rPr>
              <w:t>5.372</w:t>
            </w:r>
          </w:p>
        </w:tc>
        <w:tc>
          <w:tcPr>
            <w:tcW w:w="3100" w:type="dxa"/>
            <w:tcBorders>
              <w:top w:val="nil"/>
              <w:left w:val="single" w:sz="6" w:space="0" w:color="auto"/>
              <w:bottom w:val="single" w:sz="6" w:space="0" w:color="auto"/>
              <w:right w:val="single" w:sz="6" w:space="0" w:color="auto"/>
            </w:tcBorders>
            <w:hideMark/>
          </w:tcPr>
          <w:p w14:paraId="3C23D6FF" w14:textId="77777777" w:rsidR="00AB62A9" w:rsidRPr="00A07B30" w:rsidRDefault="00AB62A9" w:rsidP="00F51488">
            <w:pPr>
              <w:pStyle w:val="TableTextS5"/>
              <w:spacing w:before="20" w:after="20"/>
              <w:ind w:left="0" w:firstLine="0"/>
              <w:rPr>
                <w:color w:val="000000"/>
              </w:rPr>
            </w:pPr>
            <w:r w:rsidRPr="00A07B30">
              <w:rPr>
                <w:rStyle w:val="Artref"/>
                <w:color w:val="000000"/>
              </w:rPr>
              <w:br/>
            </w:r>
            <w:proofErr w:type="gramStart"/>
            <w:r w:rsidRPr="00A07B30">
              <w:rPr>
                <w:rStyle w:val="Artref"/>
                <w:color w:val="000000"/>
              </w:rPr>
              <w:t>5.341</w:t>
            </w:r>
            <w:r w:rsidRPr="00A07B30">
              <w:rPr>
                <w:color w:val="000000"/>
              </w:rPr>
              <w:t xml:space="preserve">  </w:t>
            </w:r>
            <w:r w:rsidRPr="00A07B30">
              <w:rPr>
                <w:rStyle w:val="Artref"/>
                <w:color w:val="000000"/>
              </w:rPr>
              <w:t>5.364</w:t>
            </w:r>
            <w:proofErr w:type="gramEnd"/>
            <w:r w:rsidRPr="00A07B30">
              <w:rPr>
                <w:color w:val="000000"/>
              </w:rPr>
              <w:t xml:space="preserve">  </w:t>
            </w:r>
            <w:r w:rsidRPr="00A07B30">
              <w:rPr>
                <w:rStyle w:val="Artref"/>
                <w:color w:val="000000"/>
              </w:rPr>
              <w:t>5.365</w:t>
            </w:r>
            <w:r w:rsidRPr="00A07B30">
              <w:rPr>
                <w:color w:val="000000"/>
              </w:rPr>
              <w:t xml:space="preserve">  </w:t>
            </w:r>
            <w:r w:rsidRPr="00A07B30">
              <w:rPr>
                <w:rStyle w:val="Artref"/>
                <w:color w:val="000000"/>
              </w:rPr>
              <w:t>5.366</w:t>
            </w:r>
            <w:r w:rsidRPr="00A07B30">
              <w:rPr>
                <w:color w:val="000000"/>
              </w:rPr>
              <w:t xml:space="preserve">  </w:t>
            </w:r>
            <w:r w:rsidRPr="00A07B30">
              <w:rPr>
                <w:rStyle w:val="Artref"/>
                <w:color w:val="000000"/>
              </w:rPr>
              <w:t>5.367</w:t>
            </w:r>
            <w:r w:rsidRPr="00A07B30">
              <w:rPr>
                <w:color w:val="000000"/>
              </w:rPr>
              <w:t xml:space="preserve">  </w:t>
            </w:r>
            <w:r w:rsidRPr="00A07B30">
              <w:rPr>
                <w:rStyle w:val="Artref"/>
                <w:color w:val="000000"/>
              </w:rPr>
              <w:t>5.368</w:t>
            </w:r>
            <w:r w:rsidRPr="00A07B30">
              <w:rPr>
                <w:color w:val="000000"/>
              </w:rPr>
              <w:t xml:space="preserve">  </w:t>
            </w:r>
            <w:r w:rsidRPr="00A07B30">
              <w:rPr>
                <w:rStyle w:val="Artref"/>
                <w:color w:val="000000"/>
              </w:rPr>
              <w:t>5.370</w:t>
            </w:r>
            <w:r w:rsidRPr="00A07B30">
              <w:rPr>
                <w:color w:val="000000"/>
              </w:rPr>
              <w:t xml:space="preserve">  </w:t>
            </w:r>
            <w:r w:rsidRPr="00A07B30">
              <w:rPr>
                <w:rStyle w:val="Artref"/>
                <w:color w:val="000000"/>
              </w:rPr>
              <w:t>5.372</w:t>
            </w:r>
          </w:p>
        </w:tc>
        <w:tc>
          <w:tcPr>
            <w:tcW w:w="3100" w:type="dxa"/>
            <w:tcBorders>
              <w:top w:val="nil"/>
              <w:left w:val="single" w:sz="6" w:space="0" w:color="auto"/>
              <w:bottom w:val="single" w:sz="6" w:space="0" w:color="auto"/>
              <w:right w:val="single" w:sz="6" w:space="0" w:color="auto"/>
            </w:tcBorders>
            <w:hideMark/>
          </w:tcPr>
          <w:p w14:paraId="45FBCA48" w14:textId="77777777" w:rsidR="00AB62A9" w:rsidRPr="00A07B30" w:rsidRDefault="00AB62A9" w:rsidP="00F51488">
            <w:pPr>
              <w:pStyle w:val="TableTextS5"/>
              <w:spacing w:before="20" w:after="20"/>
              <w:ind w:left="0" w:firstLine="0"/>
              <w:rPr>
                <w:color w:val="000000"/>
              </w:rPr>
            </w:pPr>
            <w:r w:rsidRPr="00A07B30">
              <w:rPr>
                <w:rStyle w:val="Artref"/>
                <w:color w:val="000000"/>
              </w:rPr>
              <w:br/>
            </w:r>
            <w:proofErr w:type="gramStart"/>
            <w:r w:rsidRPr="00A07B30">
              <w:rPr>
                <w:rStyle w:val="Artref"/>
                <w:color w:val="000000"/>
              </w:rPr>
              <w:t>5.341</w:t>
            </w:r>
            <w:r w:rsidRPr="00A07B30">
              <w:rPr>
                <w:color w:val="000000"/>
              </w:rPr>
              <w:t xml:space="preserve">  </w:t>
            </w:r>
            <w:r w:rsidRPr="00A07B30">
              <w:rPr>
                <w:rStyle w:val="Artref"/>
                <w:color w:val="000000"/>
              </w:rPr>
              <w:t>5.355</w:t>
            </w:r>
            <w:proofErr w:type="gramEnd"/>
            <w:r w:rsidRPr="00A07B30">
              <w:rPr>
                <w:color w:val="000000"/>
              </w:rPr>
              <w:t xml:space="preserve">  </w:t>
            </w:r>
            <w:r w:rsidRPr="00A07B30">
              <w:rPr>
                <w:rStyle w:val="Artref"/>
                <w:color w:val="000000"/>
              </w:rPr>
              <w:t>5.359</w:t>
            </w:r>
            <w:r w:rsidRPr="00A07B30">
              <w:rPr>
                <w:color w:val="000000"/>
              </w:rPr>
              <w:t xml:space="preserve">  </w:t>
            </w:r>
            <w:r w:rsidRPr="00A07B30">
              <w:rPr>
                <w:rStyle w:val="Artref"/>
                <w:color w:val="000000"/>
              </w:rPr>
              <w:t>5.364</w:t>
            </w:r>
            <w:r w:rsidRPr="00A07B30">
              <w:rPr>
                <w:color w:val="000000"/>
              </w:rPr>
              <w:t xml:space="preserve">  </w:t>
            </w:r>
            <w:r w:rsidRPr="00A07B30">
              <w:rPr>
                <w:rStyle w:val="Artref"/>
                <w:color w:val="000000"/>
              </w:rPr>
              <w:t>5.365</w:t>
            </w:r>
            <w:r w:rsidRPr="00A07B30">
              <w:rPr>
                <w:color w:val="000000"/>
              </w:rPr>
              <w:t xml:space="preserve">  </w:t>
            </w:r>
            <w:r w:rsidRPr="00A07B30">
              <w:rPr>
                <w:rStyle w:val="Artref"/>
                <w:color w:val="000000"/>
              </w:rPr>
              <w:t>5.366</w:t>
            </w:r>
            <w:r w:rsidRPr="00A07B30">
              <w:rPr>
                <w:color w:val="000000"/>
              </w:rPr>
              <w:t xml:space="preserve">  </w:t>
            </w:r>
            <w:r w:rsidRPr="00A07B30">
              <w:rPr>
                <w:rStyle w:val="Artref"/>
                <w:color w:val="000000"/>
              </w:rPr>
              <w:t>5.367</w:t>
            </w:r>
            <w:r w:rsidRPr="00A07B30">
              <w:rPr>
                <w:color w:val="000000"/>
              </w:rPr>
              <w:t xml:space="preserve">  </w:t>
            </w:r>
            <w:r w:rsidRPr="00A07B30">
              <w:rPr>
                <w:rStyle w:val="Artref"/>
                <w:color w:val="000000"/>
              </w:rPr>
              <w:t>5.368</w:t>
            </w:r>
            <w:r w:rsidRPr="00A07B30">
              <w:rPr>
                <w:color w:val="000000"/>
              </w:rPr>
              <w:t xml:space="preserve">  </w:t>
            </w:r>
            <w:r w:rsidRPr="00A07B30">
              <w:rPr>
                <w:rStyle w:val="Artref"/>
                <w:color w:val="000000"/>
              </w:rPr>
              <w:t>5.369</w:t>
            </w:r>
            <w:r w:rsidRPr="00A07B30">
              <w:rPr>
                <w:color w:val="000000"/>
              </w:rPr>
              <w:t xml:space="preserve">  </w:t>
            </w:r>
            <w:r w:rsidRPr="00A07B30">
              <w:rPr>
                <w:rStyle w:val="Artref"/>
                <w:color w:val="000000"/>
              </w:rPr>
              <w:t>5.372</w:t>
            </w:r>
          </w:p>
        </w:tc>
      </w:tr>
      <w:tr w:rsidR="00AB62A9" w:rsidRPr="00A07B30" w14:paraId="3AF8725C" w14:textId="77777777" w:rsidTr="00F51488">
        <w:trPr>
          <w:cantSplit/>
          <w:jc w:val="center"/>
        </w:trPr>
        <w:tc>
          <w:tcPr>
            <w:tcW w:w="3100" w:type="dxa"/>
            <w:tcBorders>
              <w:top w:val="single" w:sz="4" w:space="0" w:color="auto"/>
              <w:left w:val="single" w:sz="6" w:space="0" w:color="auto"/>
              <w:bottom w:val="nil"/>
              <w:right w:val="single" w:sz="6" w:space="0" w:color="auto"/>
            </w:tcBorders>
            <w:hideMark/>
          </w:tcPr>
          <w:p w14:paraId="7F9892C8" w14:textId="77777777" w:rsidR="00AB62A9" w:rsidRPr="00A07B30" w:rsidRDefault="00AB62A9" w:rsidP="00F51488">
            <w:pPr>
              <w:pStyle w:val="TableTextS5"/>
              <w:spacing w:before="20" w:after="20"/>
              <w:rPr>
                <w:rStyle w:val="Tablefreq"/>
              </w:rPr>
            </w:pPr>
            <w:r w:rsidRPr="00A07B30">
              <w:rPr>
                <w:rStyle w:val="Tablefreq"/>
              </w:rPr>
              <w:t>1 621.35-1 626.5</w:t>
            </w:r>
          </w:p>
          <w:p w14:paraId="1B4408A1" w14:textId="77777777" w:rsidR="00AB62A9" w:rsidRPr="00A07B30" w:rsidRDefault="00AB62A9" w:rsidP="00F51488">
            <w:pPr>
              <w:pStyle w:val="TableTextS5"/>
              <w:spacing w:before="20" w:after="20"/>
            </w:pPr>
            <w:r w:rsidRPr="00A07B30">
              <w:rPr>
                <w:color w:val="000000"/>
                <w:lang w:eastAsia="zh-CN"/>
              </w:rPr>
              <w:t>MARITIME MOBILE-SATELLITE (space-to-</w:t>
            </w:r>
            <w:proofErr w:type="gramStart"/>
            <w:r w:rsidRPr="00A07B30">
              <w:rPr>
                <w:color w:val="000000"/>
                <w:lang w:eastAsia="zh-CN"/>
              </w:rPr>
              <w:t>Earth)  5.373</w:t>
            </w:r>
            <w:proofErr w:type="gramEnd"/>
            <w:r w:rsidRPr="00A07B30">
              <w:rPr>
                <w:color w:val="000000"/>
                <w:lang w:eastAsia="zh-CN"/>
              </w:rPr>
              <w:t xml:space="preserve"> 5.373A</w:t>
            </w:r>
          </w:p>
          <w:p w14:paraId="1C0BD9A3" w14:textId="77777777" w:rsidR="00AB62A9" w:rsidRPr="00A07B30" w:rsidRDefault="00AB62A9" w:rsidP="00F51488">
            <w:pPr>
              <w:pStyle w:val="TableTextS5"/>
              <w:spacing w:before="20" w:after="20"/>
              <w:rPr>
                <w:color w:val="000000"/>
              </w:rPr>
            </w:pPr>
            <w:r w:rsidRPr="00A07B30">
              <w:rPr>
                <w:color w:val="000000"/>
              </w:rPr>
              <w:t>MOBILE-SATELLITE (Earth</w:t>
            </w:r>
            <w:r w:rsidRPr="00A07B30">
              <w:rPr>
                <w:color w:val="000000"/>
              </w:rPr>
              <w:noBreakHyphen/>
              <w:t>to</w:t>
            </w:r>
            <w:r w:rsidRPr="00A07B30">
              <w:rPr>
                <w:color w:val="000000"/>
              </w:rPr>
              <w:noBreakHyphen/>
              <w:t>space</w:t>
            </w:r>
            <w:proofErr w:type="gramStart"/>
            <w:r w:rsidRPr="00A07B30">
              <w:rPr>
                <w:color w:val="000000"/>
              </w:rPr>
              <w:t xml:space="preserve">)  </w:t>
            </w:r>
            <w:r w:rsidRPr="00A07B30">
              <w:rPr>
                <w:rStyle w:val="Artref"/>
                <w:color w:val="000000"/>
              </w:rPr>
              <w:t>5.351A</w:t>
            </w:r>
            <w:proofErr w:type="gramEnd"/>
          </w:p>
          <w:p w14:paraId="0DA91131" w14:textId="77777777" w:rsidR="00AB62A9" w:rsidRPr="00A07B30" w:rsidRDefault="00AB62A9" w:rsidP="00F51488">
            <w:pPr>
              <w:pStyle w:val="TableTextS5"/>
              <w:spacing w:before="20" w:after="20"/>
              <w:rPr>
                <w:color w:val="000000"/>
              </w:rPr>
            </w:pPr>
            <w:r w:rsidRPr="00A07B30">
              <w:rPr>
                <w:color w:val="000000"/>
              </w:rPr>
              <w:t>AERONAUTICAL RADIONAVIGATION</w:t>
            </w:r>
          </w:p>
          <w:p w14:paraId="2A054983" w14:textId="77777777" w:rsidR="00AB62A9" w:rsidRPr="00A07B30" w:rsidRDefault="00AB62A9" w:rsidP="00F51488">
            <w:pPr>
              <w:pStyle w:val="TableTextS5"/>
              <w:spacing w:before="20" w:after="20"/>
              <w:rPr>
                <w:color w:val="000000"/>
              </w:rPr>
            </w:pPr>
            <w:r w:rsidRPr="00A07B30">
              <w:t>Mobile-</w:t>
            </w:r>
            <w:r w:rsidRPr="00A07B30">
              <w:rPr>
                <w:color w:val="000000"/>
              </w:rPr>
              <w:t>satellite</w:t>
            </w:r>
            <w:r w:rsidRPr="00A07B30">
              <w:t xml:space="preserve"> (space-to-Earth) except maritime mobile satellite (space-to-Earth)</w:t>
            </w:r>
          </w:p>
        </w:tc>
        <w:tc>
          <w:tcPr>
            <w:tcW w:w="3100" w:type="dxa"/>
            <w:tcBorders>
              <w:top w:val="single" w:sz="4" w:space="0" w:color="auto"/>
              <w:left w:val="single" w:sz="6" w:space="0" w:color="auto"/>
              <w:bottom w:val="nil"/>
              <w:right w:val="single" w:sz="6" w:space="0" w:color="auto"/>
            </w:tcBorders>
            <w:hideMark/>
          </w:tcPr>
          <w:p w14:paraId="27E1EFB9" w14:textId="77777777" w:rsidR="00AB62A9" w:rsidRPr="00A07B30" w:rsidRDefault="00AB62A9" w:rsidP="00F51488">
            <w:pPr>
              <w:pStyle w:val="TableTextS5"/>
              <w:spacing w:before="20" w:after="20"/>
              <w:rPr>
                <w:rStyle w:val="Tablefreq"/>
              </w:rPr>
            </w:pPr>
            <w:r w:rsidRPr="00A07B30">
              <w:rPr>
                <w:rStyle w:val="Tablefreq"/>
              </w:rPr>
              <w:t>1 621.35-1 626.5</w:t>
            </w:r>
          </w:p>
          <w:p w14:paraId="21B64A7A" w14:textId="77777777" w:rsidR="00AB62A9" w:rsidRPr="00A07B30" w:rsidRDefault="00AB62A9" w:rsidP="00F51488">
            <w:pPr>
              <w:pStyle w:val="TableTextS5"/>
              <w:spacing w:before="20" w:after="20"/>
            </w:pPr>
            <w:r w:rsidRPr="00A07B30">
              <w:rPr>
                <w:color w:val="000000"/>
              </w:rPr>
              <w:t>MARITIME</w:t>
            </w:r>
            <w:r w:rsidRPr="00A07B30">
              <w:rPr>
                <w:color w:val="000000"/>
                <w:lang w:eastAsia="zh-CN"/>
              </w:rPr>
              <w:t xml:space="preserve"> MOBILE-SATELLITE (space-to-</w:t>
            </w:r>
            <w:proofErr w:type="gramStart"/>
            <w:r w:rsidRPr="00A07B30">
              <w:rPr>
                <w:color w:val="000000"/>
                <w:lang w:eastAsia="zh-CN"/>
              </w:rPr>
              <w:t>Earth)  5.373</w:t>
            </w:r>
            <w:proofErr w:type="gramEnd"/>
            <w:r w:rsidRPr="00A07B30">
              <w:rPr>
                <w:color w:val="000000"/>
                <w:lang w:eastAsia="zh-CN"/>
              </w:rPr>
              <w:t xml:space="preserve"> 5.373A</w:t>
            </w:r>
          </w:p>
          <w:p w14:paraId="6953DB9F" w14:textId="77777777" w:rsidR="00AB62A9" w:rsidRPr="00A07B30" w:rsidRDefault="00AB62A9" w:rsidP="00F51488">
            <w:pPr>
              <w:pStyle w:val="TableTextS5"/>
              <w:spacing w:before="20" w:after="20"/>
              <w:rPr>
                <w:color w:val="000000"/>
              </w:rPr>
            </w:pPr>
            <w:r w:rsidRPr="00A07B30">
              <w:rPr>
                <w:color w:val="000000"/>
              </w:rPr>
              <w:t>MOBILE-SATELLITE (Earth</w:t>
            </w:r>
            <w:r w:rsidRPr="00A07B30">
              <w:rPr>
                <w:color w:val="000000"/>
              </w:rPr>
              <w:noBreakHyphen/>
              <w:t>to</w:t>
            </w:r>
            <w:r w:rsidRPr="00A07B30">
              <w:rPr>
                <w:color w:val="000000"/>
              </w:rPr>
              <w:noBreakHyphen/>
              <w:t>space</w:t>
            </w:r>
            <w:proofErr w:type="gramStart"/>
            <w:r w:rsidRPr="00A07B30">
              <w:rPr>
                <w:color w:val="000000"/>
              </w:rPr>
              <w:t xml:space="preserve">)  </w:t>
            </w:r>
            <w:r w:rsidRPr="00A07B30">
              <w:rPr>
                <w:rStyle w:val="Artref"/>
                <w:color w:val="000000"/>
              </w:rPr>
              <w:t>5.351A</w:t>
            </w:r>
            <w:proofErr w:type="gramEnd"/>
          </w:p>
          <w:p w14:paraId="511D5088" w14:textId="77777777" w:rsidR="00AB62A9" w:rsidRPr="00A07B30" w:rsidRDefault="00AB62A9" w:rsidP="00F51488">
            <w:pPr>
              <w:pStyle w:val="TableTextS5"/>
              <w:spacing w:before="20" w:after="20"/>
              <w:rPr>
                <w:color w:val="000000"/>
              </w:rPr>
            </w:pPr>
            <w:r w:rsidRPr="00A07B30">
              <w:rPr>
                <w:color w:val="000000"/>
              </w:rPr>
              <w:t>AERONAUTICAL RADIONAVIGATION</w:t>
            </w:r>
          </w:p>
          <w:p w14:paraId="6CA74F37" w14:textId="77777777" w:rsidR="00AB62A9" w:rsidRPr="00A07B30" w:rsidRDefault="00AB62A9" w:rsidP="00F51488">
            <w:pPr>
              <w:pStyle w:val="TableTextS5"/>
              <w:spacing w:before="20" w:after="20"/>
              <w:rPr>
                <w:rStyle w:val="Artref"/>
              </w:rPr>
            </w:pPr>
            <w:r w:rsidRPr="00A07B30">
              <w:rPr>
                <w:color w:val="000000"/>
              </w:rPr>
              <w:t>RADIODETERMINATION-SATELLITE (Earth</w:t>
            </w:r>
            <w:r w:rsidRPr="00A07B30">
              <w:rPr>
                <w:color w:val="000000"/>
              </w:rPr>
              <w:noBreakHyphen/>
              <w:t>to</w:t>
            </w:r>
            <w:r w:rsidRPr="00A07B30">
              <w:rPr>
                <w:color w:val="000000"/>
              </w:rPr>
              <w:noBreakHyphen/>
              <w:t>space)</w:t>
            </w:r>
          </w:p>
          <w:p w14:paraId="6996DAB4" w14:textId="77777777" w:rsidR="00AB62A9" w:rsidRPr="00A07B30" w:rsidRDefault="00AB62A9" w:rsidP="00F51488">
            <w:pPr>
              <w:pStyle w:val="TableTextS5"/>
              <w:spacing w:before="20" w:after="20"/>
            </w:pPr>
            <w:r w:rsidRPr="00A07B30">
              <w:t>Mobile-satellite (space-to-Earth) except maritime mobile satellite (space-to-Earth)</w:t>
            </w:r>
          </w:p>
        </w:tc>
        <w:tc>
          <w:tcPr>
            <w:tcW w:w="3100" w:type="dxa"/>
            <w:tcBorders>
              <w:top w:val="single" w:sz="4" w:space="0" w:color="auto"/>
              <w:left w:val="single" w:sz="6" w:space="0" w:color="auto"/>
              <w:bottom w:val="nil"/>
              <w:right w:val="single" w:sz="6" w:space="0" w:color="auto"/>
            </w:tcBorders>
            <w:hideMark/>
          </w:tcPr>
          <w:p w14:paraId="5B51109E" w14:textId="77777777" w:rsidR="00AB62A9" w:rsidRPr="00A07B30" w:rsidRDefault="00AB62A9" w:rsidP="00F51488">
            <w:pPr>
              <w:pStyle w:val="TableTextS5"/>
              <w:spacing w:before="20" w:after="20"/>
              <w:rPr>
                <w:rStyle w:val="Tablefreq"/>
              </w:rPr>
            </w:pPr>
            <w:r w:rsidRPr="00A07B30">
              <w:rPr>
                <w:rStyle w:val="Tablefreq"/>
              </w:rPr>
              <w:t>1 621.35-1 626.5</w:t>
            </w:r>
          </w:p>
          <w:p w14:paraId="4FF76672" w14:textId="77777777" w:rsidR="00AB62A9" w:rsidRPr="00A07B30" w:rsidRDefault="00AB62A9" w:rsidP="00F51488">
            <w:pPr>
              <w:pStyle w:val="TableTextS5"/>
              <w:spacing w:before="20" w:after="20"/>
            </w:pPr>
            <w:r w:rsidRPr="00A07B30">
              <w:rPr>
                <w:color w:val="000000"/>
              </w:rPr>
              <w:t>MARITIME</w:t>
            </w:r>
            <w:r w:rsidRPr="00A07B30">
              <w:rPr>
                <w:color w:val="000000"/>
                <w:lang w:eastAsia="zh-CN"/>
              </w:rPr>
              <w:t xml:space="preserve"> MOBILE-SATELLITE (space-to-</w:t>
            </w:r>
            <w:proofErr w:type="gramStart"/>
            <w:r w:rsidRPr="00A07B30">
              <w:rPr>
                <w:color w:val="000000"/>
                <w:lang w:eastAsia="zh-CN"/>
              </w:rPr>
              <w:t>Earth)  5.373</w:t>
            </w:r>
            <w:proofErr w:type="gramEnd"/>
            <w:r w:rsidRPr="00A07B30">
              <w:rPr>
                <w:color w:val="000000"/>
                <w:lang w:eastAsia="zh-CN"/>
              </w:rPr>
              <w:t xml:space="preserve">  5.373A</w:t>
            </w:r>
          </w:p>
          <w:p w14:paraId="61221694" w14:textId="77777777" w:rsidR="00AB62A9" w:rsidRPr="00A07B30" w:rsidRDefault="00AB62A9" w:rsidP="00F51488">
            <w:pPr>
              <w:pStyle w:val="TableTextS5"/>
              <w:spacing w:before="20" w:after="20"/>
              <w:rPr>
                <w:color w:val="000000"/>
              </w:rPr>
            </w:pPr>
            <w:r w:rsidRPr="00A07B30">
              <w:rPr>
                <w:color w:val="000000"/>
              </w:rPr>
              <w:t>MOBILE-SATELLITE (Earth</w:t>
            </w:r>
            <w:r w:rsidRPr="00A07B30">
              <w:rPr>
                <w:color w:val="000000"/>
              </w:rPr>
              <w:noBreakHyphen/>
              <w:t>to</w:t>
            </w:r>
            <w:r w:rsidRPr="00A07B30">
              <w:rPr>
                <w:color w:val="000000"/>
              </w:rPr>
              <w:noBreakHyphen/>
              <w:t>space</w:t>
            </w:r>
            <w:proofErr w:type="gramStart"/>
            <w:r w:rsidRPr="00A07B30">
              <w:rPr>
                <w:color w:val="000000"/>
              </w:rPr>
              <w:t xml:space="preserve">)  </w:t>
            </w:r>
            <w:r w:rsidRPr="00A07B30">
              <w:rPr>
                <w:rStyle w:val="Artref"/>
                <w:color w:val="000000"/>
              </w:rPr>
              <w:t>5.351A</w:t>
            </w:r>
            <w:proofErr w:type="gramEnd"/>
          </w:p>
          <w:p w14:paraId="73C90C92" w14:textId="77777777" w:rsidR="00AB62A9" w:rsidRPr="00A07B30" w:rsidRDefault="00AB62A9" w:rsidP="00F51488">
            <w:pPr>
              <w:pStyle w:val="TableTextS5"/>
              <w:spacing w:before="20" w:after="20"/>
              <w:rPr>
                <w:color w:val="000000"/>
              </w:rPr>
            </w:pPr>
            <w:r w:rsidRPr="00A07B30">
              <w:rPr>
                <w:color w:val="000000"/>
              </w:rPr>
              <w:t>AERONAUTICAL RADIONAVIGATION</w:t>
            </w:r>
          </w:p>
          <w:p w14:paraId="02F430F5" w14:textId="77777777" w:rsidR="00AB62A9" w:rsidRPr="00A07B30" w:rsidRDefault="00AB62A9" w:rsidP="00F51488">
            <w:pPr>
              <w:pStyle w:val="TableTextS5"/>
              <w:spacing w:before="20" w:after="20"/>
              <w:rPr>
                <w:color w:val="000000"/>
              </w:rPr>
            </w:pPr>
            <w:r w:rsidRPr="00A07B30">
              <w:t>Mobile-satellite (space-to-Earth) except maritime mobile satellite (space-to-Earth)</w:t>
            </w:r>
          </w:p>
          <w:p w14:paraId="6D06DA7A" w14:textId="77777777" w:rsidR="00AB62A9" w:rsidRPr="00A07B30" w:rsidRDefault="00AB62A9" w:rsidP="00F51488">
            <w:pPr>
              <w:pStyle w:val="TableTextS5"/>
              <w:spacing w:before="20" w:after="20"/>
              <w:rPr>
                <w:color w:val="000000"/>
              </w:rPr>
            </w:pPr>
            <w:r w:rsidRPr="00A07B30">
              <w:rPr>
                <w:color w:val="000000"/>
              </w:rPr>
              <w:t>Radiodetermination-satellite (Earth</w:t>
            </w:r>
            <w:r w:rsidRPr="00A07B30">
              <w:rPr>
                <w:color w:val="000000"/>
              </w:rPr>
              <w:noBreakHyphen/>
              <w:t>to</w:t>
            </w:r>
            <w:r w:rsidRPr="00A07B30">
              <w:rPr>
                <w:color w:val="000000"/>
              </w:rPr>
              <w:noBreakHyphen/>
              <w:t>space)</w:t>
            </w:r>
          </w:p>
        </w:tc>
      </w:tr>
      <w:tr w:rsidR="00AB62A9" w:rsidRPr="00A07B30" w14:paraId="07910B55" w14:textId="77777777" w:rsidTr="00F51488">
        <w:trPr>
          <w:cantSplit/>
          <w:jc w:val="center"/>
        </w:trPr>
        <w:tc>
          <w:tcPr>
            <w:tcW w:w="3100" w:type="dxa"/>
            <w:tcBorders>
              <w:top w:val="nil"/>
              <w:left w:val="single" w:sz="6" w:space="0" w:color="auto"/>
              <w:bottom w:val="single" w:sz="6" w:space="0" w:color="auto"/>
              <w:right w:val="single" w:sz="6" w:space="0" w:color="auto"/>
            </w:tcBorders>
            <w:hideMark/>
          </w:tcPr>
          <w:p w14:paraId="6847FD86" w14:textId="77777777" w:rsidR="00AB62A9" w:rsidRPr="00A07B30" w:rsidRDefault="00AB62A9" w:rsidP="00F51488">
            <w:pPr>
              <w:pStyle w:val="TableTextS5"/>
              <w:spacing w:before="20" w:after="20"/>
              <w:ind w:left="0" w:firstLine="0"/>
              <w:rPr>
                <w:color w:val="000000"/>
              </w:rPr>
            </w:pPr>
            <w:proofErr w:type="gramStart"/>
            <w:r w:rsidRPr="00A07B30">
              <w:rPr>
                <w:rStyle w:val="Artref"/>
                <w:color w:val="000000"/>
              </w:rPr>
              <w:t>5.208B  5.341</w:t>
            </w:r>
            <w:proofErr w:type="gramEnd"/>
            <w:r w:rsidRPr="00A07B30">
              <w:rPr>
                <w:color w:val="000000"/>
              </w:rPr>
              <w:t xml:space="preserve">  </w:t>
            </w:r>
            <w:r w:rsidRPr="00A07B30">
              <w:rPr>
                <w:rStyle w:val="Artref"/>
                <w:color w:val="000000"/>
              </w:rPr>
              <w:t>5.355</w:t>
            </w:r>
            <w:r w:rsidRPr="00A07B30">
              <w:rPr>
                <w:color w:val="000000"/>
              </w:rPr>
              <w:t xml:space="preserve">  </w:t>
            </w:r>
            <w:r w:rsidRPr="00A07B30">
              <w:rPr>
                <w:rStyle w:val="Artref"/>
                <w:color w:val="000000"/>
              </w:rPr>
              <w:t>5.359</w:t>
            </w:r>
            <w:r w:rsidRPr="00A07B30">
              <w:rPr>
                <w:color w:val="000000"/>
              </w:rPr>
              <w:t xml:space="preserve">  </w:t>
            </w:r>
            <w:r w:rsidRPr="00A07B30">
              <w:rPr>
                <w:rStyle w:val="Artref"/>
                <w:color w:val="000000"/>
              </w:rPr>
              <w:t>5.364</w:t>
            </w:r>
            <w:r w:rsidRPr="00A07B30">
              <w:rPr>
                <w:color w:val="000000"/>
              </w:rPr>
              <w:t xml:space="preserve">  </w:t>
            </w:r>
            <w:r w:rsidRPr="00A07B30">
              <w:rPr>
                <w:rStyle w:val="Artref"/>
                <w:color w:val="000000"/>
              </w:rPr>
              <w:t>5.365</w:t>
            </w:r>
            <w:r w:rsidRPr="00A07B30">
              <w:rPr>
                <w:color w:val="000000"/>
              </w:rPr>
              <w:t xml:space="preserve">  </w:t>
            </w:r>
            <w:r w:rsidRPr="00A07B30">
              <w:rPr>
                <w:rStyle w:val="Artref"/>
                <w:color w:val="000000"/>
              </w:rPr>
              <w:t>5.366</w:t>
            </w:r>
            <w:r w:rsidRPr="00A07B30">
              <w:rPr>
                <w:color w:val="000000"/>
              </w:rPr>
              <w:t xml:space="preserve">  </w:t>
            </w:r>
            <w:r w:rsidRPr="00A07B30">
              <w:rPr>
                <w:rStyle w:val="Artref"/>
                <w:color w:val="000000"/>
              </w:rPr>
              <w:t>5.367</w:t>
            </w:r>
            <w:r w:rsidRPr="00A07B30">
              <w:rPr>
                <w:color w:val="000000"/>
              </w:rPr>
              <w:t xml:space="preserve">  </w:t>
            </w:r>
            <w:r w:rsidRPr="00A07B30">
              <w:rPr>
                <w:rStyle w:val="Artref"/>
                <w:color w:val="000000"/>
              </w:rPr>
              <w:t>5.368</w:t>
            </w:r>
            <w:r w:rsidRPr="00A07B30">
              <w:rPr>
                <w:color w:val="000000"/>
              </w:rPr>
              <w:t xml:space="preserve">  </w:t>
            </w:r>
            <w:r w:rsidRPr="00A07B30">
              <w:rPr>
                <w:rStyle w:val="Artref"/>
                <w:color w:val="000000"/>
              </w:rPr>
              <w:t>5.369</w:t>
            </w:r>
            <w:r w:rsidRPr="00A07B30">
              <w:rPr>
                <w:color w:val="000000"/>
              </w:rPr>
              <w:t xml:space="preserve">  </w:t>
            </w:r>
            <w:r w:rsidRPr="00A07B30">
              <w:rPr>
                <w:rStyle w:val="Artref"/>
                <w:color w:val="000000"/>
              </w:rPr>
              <w:t>5.371</w:t>
            </w:r>
            <w:r w:rsidRPr="00A07B30">
              <w:rPr>
                <w:color w:val="000000"/>
              </w:rPr>
              <w:t xml:space="preserve">  </w:t>
            </w:r>
            <w:r w:rsidRPr="00A07B30">
              <w:rPr>
                <w:rStyle w:val="Artref"/>
                <w:color w:val="000000"/>
              </w:rPr>
              <w:t>5.372</w:t>
            </w:r>
          </w:p>
        </w:tc>
        <w:tc>
          <w:tcPr>
            <w:tcW w:w="3100" w:type="dxa"/>
            <w:tcBorders>
              <w:top w:val="nil"/>
              <w:left w:val="single" w:sz="6" w:space="0" w:color="auto"/>
              <w:bottom w:val="single" w:sz="6" w:space="0" w:color="auto"/>
              <w:right w:val="single" w:sz="6" w:space="0" w:color="auto"/>
            </w:tcBorders>
            <w:hideMark/>
          </w:tcPr>
          <w:p w14:paraId="2CD5F02C" w14:textId="77777777" w:rsidR="00AB62A9" w:rsidRPr="00A07B30" w:rsidRDefault="00AB62A9" w:rsidP="00F51488">
            <w:pPr>
              <w:pStyle w:val="TableTextS5"/>
              <w:spacing w:before="20" w:after="20"/>
              <w:ind w:left="0" w:firstLine="0"/>
              <w:rPr>
                <w:color w:val="000000"/>
              </w:rPr>
            </w:pPr>
            <w:r w:rsidRPr="00A07B30">
              <w:rPr>
                <w:rStyle w:val="Artref"/>
                <w:color w:val="000000"/>
              </w:rPr>
              <w:br/>
              <w:t>5.208B 5.</w:t>
            </w:r>
            <w:proofErr w:type="gramStart"/>
            <w:r w:rsidRPr="00A07B30">
              <w:rPr>
                <w:rStyle w:val="Artref"/>
                <w:color w:val="000000"/>
              </w:rPr>
              <w:t>341</w:t>
            </w:r>
            <w:r w:rsidRPr="00A07B30">
              <w:rPr>
                <w:color w:val="000000"/>
              </w:rPr>
              <w:t xml:space="preserve">  </w:t>
            </w:r>
            <w:r w:rsidRPr="00A07B30">
              <w:rPr>
                <w:rStyle w:val="Artref"/>
                <w:color w:val="000000"/>
              </w:rPr>
              <w:t>5.364</w:t>
            </w:r>
            <w:proofErr w:type="gramEnd"/>
            <w:r w:rsidRPr="00A07B30">
              <w:rPr>
                <w:color w:val="000000"/>
              </w:rPr>
              <w:t xml:space="preserve">  </w:t>
            </w:r>
            <w:r w:rsidRPr="00A07B30">
              <w:rPr>
                <w:rStyle w:val="Artref"/>
                <w:color w:val="000000"/>
              </w:rPr>
              <w:t>5.365</w:t>
            </w:r>
            <w:r w:rsidRPr="00A07B30">
              <w:rPr>
                <w:color w:val="000000"/>
              </w:rPr>
              <w:t xml:space="preserve">  </w:t>
            </w:r>
            <w:r w:rsidRPr="00A07B30">
              <w:rPr>
                <w:rStyle w:val="Artref"/>
                <w:color w:val="000000"/>
              </w:rPr>
              <w:t>5.366</w:t>
            </w:r>
            <w:r w:rsidRPr="00A07B30">
              <w:rPr>
                <w:color w:val="000000"/>
              </w:rPr>
              <w:t xml:space="preserve">  </w:t>
            </w:r>
            <w:r w:rsidRPr="00A07B30">
              <w:rPr>
                <w:color w:val="000000"/>
              </w:rPr>
              <w:br/>
            </w:r>
            <w:r w:rsidRPr="00A07B30">
              <w:rPr>
                <w:rStyle w:val="Artref"/>
                <w:color w:val="000000"/>
              </w:rPr>
              <w:t>5.367</w:t>
            </w:r>
            <w:r w:rsidRPr="00A07B30">
              <w:rPr>
                <w:color w:val="000000"/>
              </w:rPr>
              <w:t xml:space="preserve">  </w:t>
            </w:r>
            <w:r w:rsidRPr="00A07B30">
              <w:rPr>
                <w:rStyle w:val="Artref"/>
                <w:color w:val="000000"/>
              </w:rPr>
              <w:t>5.368</w:t>
            </w:r>
            <w:r w:rsidRPr="00A07B30">
              <w:rPr>
                <w:color w:val="000000"/>
              </w:rPr>
              <w:t xml:space="preserve">  </w:t>
            </w:r>
            <w:r w:rsidRPr="00A07B30">
              <w:rPr>
                <w:rStyle w:val="Artref"/>
                <w:color w:val="000000"/>
              </w:rPr>
              <w:t>5.370</w:t>
            </w:r>
            <w:r w:rsidRPr="00A07B30">
              <w:rPr>
                <w:color w:val="000000"/>
              </w:rPr>
              <w:t xml:space="preserve">  </w:t>
            </w:r>
            <w:r w:rsidRPr="00A07B30">
              <w:rPr>
                <w:rStyle w:val="Artref"/>
                <w:color w:val="000000"/>
              </w:rPr>
              <w:t>5.372</w:t>
            </w:r>
          </w:p>
        </w:tc>
        <w:tc>
          <w:tcPr>
            <w:tcW w:w="3100" w:type="dxa"/>
            <w:tcBorders>
              <w:top w:val="nil"/>
              <w:left w:val="single" w:sz="6" w:space="0" w:color="auto"/>
              <w:bottom w:val="single" w:sz="6" w:space="0" w:color="auto"/>
              <w:right w:val="single" w:sz="6" w:space="0" w:color="auto"/>
            </w:tcBorders>
            <w:hideMark/>
          </w:tcPr>
          <w:p w14:paraId="266B9071" w14:textId="77777777" w:rsidR="00AB62A9" w:rsidRPr="00A07B30" w:rsidRDefault="00AB62A9" w:rsidP="00F51488">
            <w:pPr>
              <w:pStyle w:val="TableTextS5"/>
              <w:spacing w:before="20" w:after="20"/>
              <w:ind w:left="0" w:firstLine="0"/>
              <w:rPr>
                <w:color w:val="000000"/>
              </w:rPr>
            </w:pPr>
            <w:proofErr w:type="gramStart"/>
            <w:r w:rsidRPr="00A07B30">
              <w:rPr>
                <w:rStyle w:val="Artref"/>
                <w:color w:val="000000"/>
              </w:rPr>
              <w:t>5.208B  5.341</w:t>
            </w:r>
            <w:proofErr w:type="gramEnd"/>
            <w:r w:rsidRPr="00A07B30">
              <w:rPr>
                <w:color w:val="000000"/>
              </w:rPr>
              <w:t xml:space="preserve">  </w:t>
            </w:r>
            <w:r w:rsidRPr="00A07B30">
              <w:rPr>
                <w:rStyle w:val="Artref"/>
                <w:color w:val="000000"/>
              </w:rPr>
              <w:t>5.355</w:t>
            </w:r>
            <w:r w:rsidRPr="00A07B30">
              <w:rPr>
                <w:color w:val="000000"/>
              </w:rPr>
              <w:t xml:space="preserve">  </w:t>
            </w:r>
            <w:r w:rsidRPr="00A07B30">
              <w:rPr>
                <w:rStyle w:val="Artref"/>
                <w:color w:val="000000"/>
              </w:rPr>
              <w:t>5.359</w:t>
            </w:r>
            <w:r w:rsidRPr="00A07B30">
              <w:rPr>
                <w:color w:val="000000"/>
              </w:rPr>
              <w:t xml:space="preserve">  </w:t>
            </w:r>
            <w:r w:rsidRPr="00A07B30">
              <w:rPr>
                <w:rStyle w:val="Artref"/>
                <w:color w:val="000000"/>
              </w:rPr>
              <w:t>5.364</w:t>
            </w:r>
            <w:r w:rsidRPr="00A07B30">
              <w:rPr>
                <w:color w:val="000000"/>
              </w:rPr>
              <w:t xml:space="preserve">  </w:t>
            </w:r>
            <w:r w:rsidRPr="00A07B30">
              <w:rPr>
                <w:rStyle w:val="Artref"/>
                <w:color w:val="000000"/>
              </w:rPr>
              <w:t>5.365</w:t>
            </w:r>
            <w:r w:rsidRPr="00A07B30">
              <w:rPr>
                <w:color w:val="000000"/>
              </w:rPr>
              <w:t xml:space="preserve">  </w:t>
            </w:r>
            <w:r w:rsidRPr="00A07B30">
              <w:rPr>
                <w:rStyle w:val="Artref"/>
                <w:color w:val="000000"/>
              </w:rPr>
              <w:t>5.366</w:t>
            </w:r>
            <w:r w:rsidRPr="00A07B30">
              <w:rPr>
                <w:color w:val="000000"/>
              </w:rPr>
              <w:t xml:space="preserve">  </w:t>
            </w:r>
            <w:r w:rsidRPr="00A07B30">
              <w:rPr>
                <w:rStyle w:val="Artref"/>
                <w:color w:val="000000"/>
              </w:rPr>
              <w:t>5.367</w:t>
            </w:r>
            <w:r w:rsidRPr="00A07B30">
              <w:rPr>
                <w:color w:val="000000"/>
              </w:rPr>
              <w:t xml:space="preserve">  </w:t>
            </w:r>
            <w:r w:rsidRPr="00A07B30">
              <w:rPr>
                <w:rStyle w:val="Artref"/>
                <w:color w:val="000000"/>
              </w:rPr>
              <w:t>5.368</w:t>
            </w:r>
            <w:r w:rsidRPr="00A07B30">
              <w:rPr>
                <w:color w:val="000000"/>
              </w:rPr>
              <w:t xml:space="preserve">  </w:t>
            </w:r>
            <w:r w:rsidRPr="00A07B30">
              <w:rPr>
                <w:rStyle w:val="Artref"/>
                <w:color w:val="000000"/>
              </w:rPr>
              <w:t>5.369</w:t>
            </w:r>
            <w:r w:rsidRPr="00A07B30">
              <w:rPr>
                <w:color w:val="000000"/>
              </w:rPr>
              <w:t xml:space="preserve">  </w:t>
            </w:r>
            <w:r w:rsidRPr="00A07B30">
              <w:rPr>
                <w:rStyle w:val="Artref"/>
                <w:color w:val="000000"/>
              </w:rPr>
              <w:t>5.372</w:t>
            </w:r>
          </w:p>
        </w:tc>
      </w:tr>
    </w:tbl>
    <w:p w14:paraId="626C6BE8" w14:textId="77777777" w:rsidR="00AB62A9" w:rsidRPr="00A07B30" w:rsidRDefault="00AB62A9" w:rsidP="00AB62A9">
      <w:pPr>
        <w:pStyle w:val="Tablefin"/>
        <w:rPr>
          <w:shd w:val="clear" w:color="auto" w:fill="FFFFFF"/>
        </w:rPr>
      </w:pPr>
    </w:p>
    <w:p w14:paraId="74748DAD" w14:textId="77777777" w:rsidR="00AB62A9" w:rsidRPr="00A07B30" w:rsidRDefault="00AB62A9" w:rsidP="00E7288C">
      <w:pPr>
        <w:pStyle w:val="TableNo"/>
        <w:rPr>
          <w:rStyle w:val="Heading2Char"/>
          <w:b w:val="0"/>
          <w:sz w:val="20"/>
        </w:rPr>
      </w:pPr>
      <w:r w:rsidRPr="00A07B30">
        <w:rPr>
          <w:rStyle w:val="Heading2Char"/>
          <w:b w:val="0"/>
          <w:sz w:val="20"/>
        </w:rPr>
        <w:t>Table 3</w:t>
      </w:r>
    </w:p>
    <w:p w14:paraId="366C235A" w14:textId="77777777" w:rsidR="00AB62A9" w:rsidRPr="00A07B30" w:rsidRDefault="00AB62A9" w:rsidP="00E7288C">
      <w:pPr>
        <w:pStyle w:val="Tabletitle"/>
        <w:rPr>
          <w:rStyle w:val="Heading2Char"/>
          <w:rFonts w:ascii="Times New Roman Bold" w:hAnsi="Times New Roman Bold"/>
          <w:b/>
          <w:sz w:val="20"/>
        </w:rPr>
      </w:pPr>
      <w:r w:rsidRPr="00A07B30">
        <w:rPr>
          <w:rStyle w:val="Heading2Char"/>
          <w:rFonts w:ascii="Times New Roman Bold" w:hAnsi="Times New Roman Bold"/>
          <w:b/>
          <w:sz w:val="20"/>
        </w:rPr>
        <w:t>Allocations within frequency band 1 626.5-1 660 MHz</w:t>
      </w:r>
    </w:p>
    <w:tbl>
      <w:tblPr>
        <w:tblW w:w="9300" w:type="dxa"/>
        <w:jc w:val="center"/>
        <w:tblLayout w:type="fixed"/>
        <w:tblCellMar>
          <w:left w:w="107" w:type="dxa"/>
          <w:right w:w="107" w:type="dxa"/>
        </w:tblCellMar>
        <w:tblLook w:val="04A0" w:firstRow="1" w:lastRow="0" w:firstColumn="1" w:lastColumn="0" w:noHBand="0" w:noVBand="1"/>
      </w:tblPr>
      <w:tblGrid>
        <w:gridCol w:w="3100"/>
        <w:gridCol w:w="3100"/>
        <w:gridCol w:w="3100"/>
      </w:tblGrid>
      <w:tr w:rsidR="00AB62A9" w:rsidRPr="00A07B30" w14:paraId="0BA501E4" w14:textId="77777777" w:rsidTr="00F51488">
        <w:trPr>
          <w:cantSplit/>
          <w:jc w:val="center"/>
        </w:trPr>
        <w:tc>
          <w:tcPr>
            <w:tcW w:w="9300" w:type="dxa"/>
            <w:gridSpan w:val="3"/>
            <w:tcBorders>
              <w:top w:val="single" w:sz="4" w:space="0" w:color="auto"/>
              <w:left w:val="single" w:sz="6" w:space="0" w:color="auto"/>
              <w:bottom w:val="single" w:sz="4" w:space="0" w:color="auto"/>
              <w:right w:val="single" w:sz="6" w:space="0" w:color="auto"/>
            </w:tcBorders>
            <w:hideMark/>
          </w:tcPr>
          <w:p w14:paraId="6D95171F" w14:textId="77777777" w:rsidR="00AB62A9" w:rsidRPr="00A07B30" w:rsidRDefault="00AB62A9" w:rsidP="00F51488">
            <w:pPr>
              <w:pStyle w:val="Tablehead"/>
              <w:spacing w:before="20" w:after="20"/>
            </w:pPr>
            <w:r w:rsidRPr="00A07B30">
              <w:t>Allocation to services</w:t>
            </w:r>
          </w:p>
        </w:tc>
      </w:tr>
      <w:tr w:rsidR="00AB62A9" w:rsidRPr="00A07B30" w14:paraId="7C222D43" w14:textId="77777777" w:rsidTr="00F51488">
        <w:trPr>
          <w:cantSplit/>
          <w:trHeight w:val="495"/>
          <w:jc w:val="center"/>
        </w:trPr>
        <w:tc>
          <w:tcPr>
            <w:tcW w:w="3100" w:type="dxa"/>
            <w:tcBorders>
              <w:top w:val="single" w:sz="4" w:space="0" w:color="auto"/>
              <w:left w:val="single" w:sz="6" w:space="0" w:color="auto"/>
              <w:bottom w:val="single" w:sz="4" w:space="0" w:color="auto"/>
              <w:right w:val="single" w:sz="6" w:space="0" w:color="auto"/>
            </w:tcBorders>
            <w:hideMark/>
          </w:tcPr>
          <w:p w14:paraId="54464498" w14:textId="77777777" w:rsidR="00AB62A9" w:rsidRPr="00A07B30" w:rsidRDefault="00AB62A9" w:rsidP="00F51488">
            <w:pPr>
              <w:pStyle w:val="Tablehead"/>
              <w:spacing w:before="20" w:after="20"/>
            </w:pPr>
            <w:r w:rsidRPr="00A07B30">
              <w:t>Region 1</w:t>
            </w:r>
          </w:p>
        </w:tc>
        <w:tc>
          <w:tcPr>
            <w:tcW w:w="3100" w:type="dxa"/>
            <w:tcBorders>
              <w:top w:val="single" w:sz="4" w:space="0" w:color="auto"/>
              <w:left w:val="single" w:sz="6" w:space="0" w:color="auto"/>
              <w:bottom w:val="single" w:sz="4" w:space="0" w:color="auto"/>
              <w:right w:val="single" w:sz="6" w:space="0" w:color="auto"/>
            </w:tcBorders>
            <w:hideMark/>
          </w:tcPr>
          <w:p w14:paraId="26C260F9" w14:textId="77777777" w:rsidR="00AB62A9" w:rsidRPr="00A07B30" w:rsidRDefault="00AB62A9" w:rsidP="00F51488">
            <w:pPr>
              <w:pStyle w:val="Tablehead"/>
              <w:spacing w:before="20" w:after="20"/>
            </w:pPr>
            <w:r w:rsidRPr="00A07B30">
              <w:t>Region 2</w:t>
            </w:r>
          </w:p>
        </w:tc>
        <w:tc>
          <w:tcPr>
            <w:tcW w:w="3100" w:type="dxa"/>
            <w:tcBorders>
              <w:top w:val="single" w:sz="4" w:space="0" w:color="auto"/>
              <w:left w:val="single" w:sz="6" w:space="0" w:color="auto"/>
              <w:bottom w:val="single" w:sz="4" w:space="0" w:color="auto"/>
              <w:right w:val="single" w:sz="6" w:space="0" w:color="auto"/>
            </w:tcBorders>
            <w:hideMark/>
          </w:tcPr>
          <w:p w14:paraId="0A0EFD90" w14:textId="77777777" w:rsidR="00AB62A9" w:rsidRPr="00A07B30" w:rsidRDefault="00AB62A9" w:rsidP="00F51488">
            <w:pPr>
              <w:pStyle w:val="Tablehead"/>
              <w:spacing w:before="20" w:after="20"/>
            </w:pPr>
            <w:r w:rsidRPr="00A07B30">
              <w:t>Region 3</w:t>
            </w:r>
          </w:p>
        </w:tc>
      </w:tr>
      <w:tr w:rsidR="00AB62A9" w:rsidRPr="00A07B30" w14:paraId="0C7425E4" w14:textId="77777777" w:rsidTr="00F51488">
        <w:trPr>
          <w:cantSplit/>
          <w:jc w:val="center"/>
        </w:trPr>
        <w:tc>
          <w:tcPr>
            <w:tcW w:w="9300" w:type="dxa"/>
            <w:gridSpan w:val="3"/>
            <w:tcBorders>
              <w:top w:val="single" w:sz="6" w:space="0" w:color="auto"/>
              <w:left w:val="single" w:sz="6" w:space="0" w:color="auto"/>
              <w:bottom w:val="single" w:sz="6" w:space="0" w:color="auto"/>
              <w:right w:val="single" w:sz="6" w:space="0" w:color="auto"/>
            </w:tcBorders>
            <w:hideMark/>
          </w:tcPr>
          <w:p w14:paraId="462F6D22" w14:textId="77777777" w:rsidR="00AB62A9" w:rsidRPr="00A07B30" w:rsidRDefault="00AB62A9" w:rsidP="00F51488">
            <w:pPr>
              <w:pStyle w:val="TableTextS5"/>
              <w:spacing w:before="20" w:after="20"/>
              <w:rPr>
                <w:color w:val="000000"/>
              </w:rPr>
            </w:pPr>
            <w:r w:rsidRPr="00A07B30">
              <w:rPr>
                <w:rStyle w:val="Tablefreq"/>
              </w:rPr>
              <w:t>1 626.5-1 660</w:t>
            </w:r>
            <w:r w:rsidRPr="00A07B30">
              <w:rPr>
                <w:color w:val="000000"/>
              </w:rPr>
              <w:tab/>
              <w:t>MOBILE-SATELLITE (Earth-to-space</w:t>
            </w:r>
            <w:proofErr w:type="gramStart"/>
            <w:r w:rsidRPr="00A07B30">
              <w:rPr>
                <w:color w:val="000000"/>
              </w:rPr>
              <w:t xml:space="preserve">)  </w:t>
            </w:r>
            <w:r w:rsidRPr="00A07B30">
              <w:rPr>
                <w:rStyle w:val="Artref"/>
                <w:color w:val="000000"/>
              </w:rPr>
              <w:t>5.351A</w:t>
            </w:r>
            <w:proofErr w:type="gramEnd"/>
          </w:p>
          <w:p w14:paraId="247A8CB1" w14:textId="77777777" w:rsidR="00AB62A9" w:rsidRPr="00A07B30" w:rsidRDefault="00AB62A9" w:rsidP="00F51488">
            <w:pPr>
              <w:pStyle w:val="TableTextS5"/>
              <w:spacing w:before="20" w:after="20"/>
              <w:ind w:left="2977" w:hanging="2977"/>
              <w:rPr>
                <w:color w:val="000000"/>
              </w:rPr>
            </w:pPr>
            <w:r w:rsidRPr="00A07B30">
              <w:rPr>
                <w:color w:val="000000"/>
              </w:rPr>
              <w:tab/>
            </w:r>
            <w:r w:rsidRPr="00A07B30">
              <w:rPr>
                <w:color w:val="000000"/>
              </w:rPr>
              <w:tab/>
            </w:r>
            <w:r w:rsidRPr="00A07B30">
              <w:rPr>
                <w:color w:val="000000"/>
              </w:rPr>
              <w:tab/>
            </w:r>
            <w:r w:rsidRPr="00A07B30">
              <w:rPr>
                <w:color w:val="000000"/>
              </w:rPr>
              <w:tab/>
            </w:r>
            <w:proofErr w:type="gramStart"/>
            <w:r w:rsidRPr="00A07B30">
              <w:rPr>
                <w:rStyle w:val="Artref"/>
                <w:color w:val="000000"/>
              </w:rPr>
              <w:t>5.341</w:t>
            </w:r>
            <w:r w:rsidRPr="00A07B30">
              <w:rPr>
                <w:color w:val="000000"/>
              </w:rPr>
              <w:t xml:space="preserve">  </w:t>
            </w:r>
            <w:r w:rsidRPr="00A07B30">
              <w:rPr>
                <w:rStyle w:val="Artref"/>
                <w:color w:val="000000"/>
              </w:rPr>
              <w:t>5.351</w:t>
            </w:r>
            <w:proofErr w:type="gramEnd"/>
            <w:r w:rsidRPr="00A07B30">
              <w:rPr>
                <w:color w:val="000000"/>
              </w:rPr>
              <w:t xml:space="preserve">  </w:t>
            </w:r>
            <w:r w:rsidRPr="00A07B30">
              <w:rPr>
                <w:rStyle w:val="Artref"/>
                <w:color w:val="000000"/>
              </w:rPr>
              <w:t>5.353A</w:t>
            </w:r>
            <w:r w:rsidRPr="00A07B30">
              <w:rPr>
                <w:color w:val="000000"/>
              </w:rPr>
              <w:t xml:space="preserve">  </w:t>
            </w:r>
            <w:r w:rsidRPr="00A07B30">
              <w:rPr>
                <w:rStyle w:val="Artref"/>
                <w:color w:val="000000"/>
              </w:rPr>
              <w:t>5.354</w:t>
            </w:r>
            <w:r w:rsidRPr="00A07B30">
              <w:rPr>
                <w:color w:val="000000"/>
              </w:rPr>
              <w:t xml:space="preserve">  </w:t>
            </w:r>
            <w:r w:rsidRPr="00A07B30">
              <w:rPr>
                <w:rStyle w:val="Artref"/>
                <w:color w:val="000000"/>
              </w:rPr>
              <w:t xml:space="preserve">5.355 </w:t>
            </w:r>
            <w:r w:rsidRPr="00A07B30">
              <w:rPr>
                <w:color w:val="000000"/>
              </w:rPr>
              <w:t xml:space="preserve"> </w:t>
            </w:r>
            <w:r w:rsidRPr="00A07B30">
              <w:rPr>
                <w:rStyle w:val="Artref"/>
                <w:color w:val="000000"/>
              </w:rPr>
              <w:t>5.357A</w:t>
            </w:r>
            <w:r w:rsidRPr="00A07B30">
              <w:rPr>
                <w:color w:val="000000"/>
              </w:rPr>
              <w:t xml:space="preserve">  </w:t>
            </w:r>
            <w:r w:rsidRPr="00A07B30">
              <w:rPr>
                <w:rStyle w:val="Artref"/>
                <w:color w:val="000000"/>
              </w:rPr>
              <w:t>5.359</w:t>
            </w:r>
            <w:r w:rsidRPr="00A07B30">
              <w:rPr>
                <w:color w:val="000000"/>
              </w:rPr>
              <w:t xml:space="preserve">  </w:t>
            </w:r>
            <w:r w:rsidRPr="00A07B30">
              <w:rPr>
                <w:rStyle w:val="Artref"/>
                <w:color w:val="000000"/>
              </w:rPr>
              <w:t>5.362A</w:t>
            </w:r>
            <w:r w:rsidRPr="00A07B30">
              <w:rPr>
                <w:color w:val="000000"/>
              </w:rPr>
              <w:t xml:space="preserve">  </w:t>
            </w:r>
            <w:r w:rsidRPr="00A07B30">
              <w:rPr>
                <w:rStyle w:val="Artref"/>
                <w:color w:val="000000"/>
              </w:rPr>
              <w:t>5.374</w:t>
            </w:r>
            <w:r w:rsidRPr="00A07B30">
              <w:rPr>
                <w:color w:val="000000"/>
              </w:rPr>
              <w:t xml:space="preserve">  </w:t>
            </w:r>
            <w:r w:rsidRPr="00A07B30">
              <w:rPr>
                <w:color w:val="000000"/>
              </w:rPr>
              <w:br/>
            </w:r>
            <w:r w:rsidRPr="00A07B30">
              <w:rPr>
                <w:rStyle w:val="Artref"/>
                <w:color w:val="000000"/>
              </w:rPr>
              <w:t>5.375</w:t>
            </w:r>
            <w:r w:rsidRPr="00A07B30">
              <w:rPr>
                <w:color w:val="000000"/>
              </w:rPr>
              <w:t xml:space="preserve">  </w:t>
            </w:r>
            <w:r w:rsidRPr="00A07B30">
              <w:rPr>
                <w:rStyle w:val="Artref"/>
                <w:color w:val="000000"/>
              </w:rPr>
              <w:t>5.376</w:t>
            </w:r>
          </w:p>
        </w:tc>
      </w:tr>
    </w:tbl>
    <w:p w14:paraId="5EDE4928" w14:textId="77777777" w:rsidR="00AB62A9" w:rsidRPr="00A07B30" w:rsidRDefault="00AB62A9" w:rsidP="00AB62A9">
      <w:pPr>
        <w:pStyle w:val="Tablefin"/>
      </w:pPr>
    </w:p>
    <w:p w14:paraId="10A97F9E" w14:textId="77777777" w:rsidR="00AB62A9" w:rsidRPr="00A07B30" w:rsidRDefault="00AB62A9" w:rsidP="00E7288C">
      <w:pPr>
        <w:pStyle w:val="TableNo"/>
        <w:rPr>
          <w:rStyle w:val="Heading2Char"/>
          <w:b w:val="0"/>
          <w:sz w:val="20"/>
        </w:rPr>
      </w:pPr>
      <w:r w:rsidRPr="00A07B30">
        <w:rPr>
          <w:rStyle w:val="Heading2Char"/>
          <w:b w:val="0"/>
          <w:sz w:val="20"/>
        </w:rPr>
        <w:t>Table 4</w:t>
      </w:r>
    </w:p>
    <w:p w14:paraId="51917C15" w14:textId="77777777" w:rsidR="00AB62A9" w:rsidRPr="00A07B30" w:rsidRDefault="00AB62A9" w:rsidP="00E7288C">
      <w:pPr>
        <w:pStyle w:val="Tabletitle"/>
        <w:rPr>
          <w:rStyle w:val="Heading2Char"/>
          <w:rFonts w:ascii="Times New Roman Bold" w:hAnsi="Times New Roman Bold"/>
          <w:b/>
          <w:sz w:val="20"/>
        </w:rPr>
      </w:pPr>
      <w:r w:rsidRPr="00A07B30">
        <w:rPr>
          <w:rStyle w:val="Heading2Char"/>
          <w:rFonts w:ascii="Times New Roman Bold" w:hAnsi="Times New Roman Bold"/>
          <w:b/>
          <w:sz w:val="20"/>
        </w:rPr>
        <w:t>Allocations within frequency band 1 670-1 675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AB62A9" w:rsidRPr="00A07B30" w14:paraId="46F6731F" w14:textId="77777777" w:rsidTr="00F51488">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5552077F" w14:textId="77777777" w:rsidR="00AB62A9" w:rsidRPr="00A07B30" w:rsidRDefault="00AB62A9" w:rsidP="00F51488">
            <w:pPr>
              <w:pStyle w:val="Tablehead"/>
            </w:pPr>
            <w:r w:rsidRPr="00A07B30">
              <w:t>Allocation to services</w:t>
            </w:r>
          </w:p>
        </w:tc>
      </w:tr>
      <w:tr w:rsidR="00AB62A9" w:rsidRPr="00A07B30" w14:paraId="6123B900" w14:textId="77777777" w:rsidTr="00F51488">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77AB39E2" w14:textId="77777777" w:rsidR="00AB62A9" w:rsidRPr="00A07B30" w:rsidRDefault="00AB62A9" w:rsidP="00F51488">
            <w:pPr>
              <w:pStyle w:val="Tablehead"/>
            </w:pPr>
            <w:r w:rsidRPr="00A07B30">
              <w:t>Region 1</w:t>
            </w:r>
          </w:p>
        </w:tc>
        <w:tc>
          <w:tcPr>
            <w:tcW w:w="3100" w:type="dxa"/>
            <w:tcBorders>
              <w:top w:val="single" w:sz="4" w:space="0" w:color="auto"/>
              <w:left w:val="single" w:sz="6" w:space="0" w:color="auto"/>
              <w:bottom w:val="single" w:sz="6" w:space="0" w:color="auto"/>
              <w:right w:val="single" w:sz="6" w:space="0" w:color="auto"/>
            </w:tcBorders>
            <w:hideMark/>
          </w:tcPr>
          <w:p w14:paraId="7ED89A32" w14:textId="77777777" w:rsidR="00AB62A9" w:rsidRPr="00A07B30" w:rsidRDefault="00AB62A9" w:rsidP="00F51488">
            <w:pPr>
              <w:pStyle w:val="Tablehead"/>
            </w:pPr>
            <w:r w:rsidRPr="00A07B30">
              <w:t>Region 2</w:t>
            </w:r>
          </w:p>
        </w:tc>
        <w:tc>
          <w:tcPr>
            <w:tcW w:w="3100" w:type="dxa"/>
            <w:tcBorders>
              <w:top w:val="single" w:sz="4" w:space="0" w:color="auto"/>
              <w:left w:val="single" w:sz="6" w:space="0" w:color="auto"/>
              <w:bottom w:val="single" w:sz="6" w:space="0" w:color="auto"/>
              <w:right w:val="single" w:sz="6" w:space="0" w:color="auto"/>
            </w:tcBorders>
            <w:hideMark/>
          </w:tcPr>
          <w:p w14:paraId="56A05D2F" w14:textId="77777777" w:rsidR="00AB62A9" w:rsidRPr="00A07B30" w:rsidRDefault="00AB62A9" w:rsidP="00F51488">
            <w:pPr>
              <w:pStyle w:val="Tablehead"/>
            </w:pPr>
            <w:r w:rsidRPr="00A07B30">
              <w:t>Region 3</w:t>
            </w:r>
          </w:p>
        </w:tc>
      </w:tr>
      <w:tr w:rsidR="00AB62A9" w:rsidRPr="00A07B30" w14:paraId="2898A04C" w14:textId="77777777" w:rsidTr="00F51488">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27D288A" w14:textId="77777777" w:rsidR="00AB62A9" w:rsidRPr="00A07B30" w:rsidRDefault="00AB62A9" w:rsidP="00F51488">
            <w:pPr>
              <w:pStyle w:val="TableTextS5"/>
              <w:tabs>
                <w:tab w:val="clear" w:pos="170"/>
                <w:tab w:val="clear" w:pos="567"/>
                <w:tab w:val="clear" w:pos="737"/>
                <w:tab w:val="left" w:pos="3062"/>
              </w:tabs>
              <w:spacing w:before="30" w:after="30" w:line="220" w:lineRule="exact"/>
              <w:rPr>
                <w:color w:val="000000"/>
              </w:rPr>
            </w:pPr>
            <w:r w:rsidRPr="00A07B30">
              <w:rPr>
                <w:rStyle w:val="Tablefreq"/>
              </w:rPr>
              <w:t>1 670-1 675</w:t>
            </w:r>
            <w:r w:rsidRPr="00A07B30">
              <w:rPr>
                <w:color w:val="000000"/>
              </w:rPr>
              <w:tab/>
              <w:t>METEOROLOGICAL AIDS</w:t>
            </w:r>
          </w:p>
          <w:p w14:paraId="0689136C" w14:textId="77777777" w:rsidR="00AB62A9" w:rsidRPr="00A07B30" w:rsidRDefault="00AB62A9" w:rsidP="00F51488">
            <w:pPr>
              <w:pStyle w:val="TableTextS5"/>
              <w:ind w:left="2977" w:hanging="2977"/>
              <w:rPr>
                <w:color w:val="000000"/>
              </w:rPr>
            </w:pPr>
            <w:r w:rsidRPr="00A07B30">
              <w:rPr>
                <w:color w:val="000000"/>
              </w:rPr>
              <w:tab/>
            </w:r>
            <w:r w:rsidRPr="00A07B30">
              <w:rPr>
                <w:color w:val="000000"/>
              </w:rPr>
              <w:tab/>
            </w:r>
            <w:r w:rsidRPr="00A07B30">
              <w:rPr>
                <w:color w:val="000000"/>
              </w:rPr>
              <w:tab/>
            </w:r>
            <w:r w:rsidRPr="00A07B30">
              <w:rPr>
                <w:color w:val="000000"/>
              </w:rPr>
              <w:tab/>
              <w:t>FIXED</w:t>
            </w:r>
          </w:p>
          <w:p w14:paraId="53BACF2E" w14:textId="77777777" w:rsidR="00AB62A9" w:rsidRPr="00A07B30" w:rsidRDefault="00AB62A9" w:rsidP="00F51488">
            <w:pPr>
              <w:pStyle w:val="TableTextS5"/>
              <w:ind w:left="2977" w:hanging="2977"/>
              <w:rPr>
                <w:color w:val="000000"/>
              </w:rPr>
            </w:pPr>
            <w:r w:rsidRPr="00A07B30">
              <w:rPr>
                <w:color w:val="000000"/>
              </w:rPr>
              <w:tab/>
            </w:r>
            <w:r w:rsidRPr="00A07B30">
              <w:rPr>
                <w:color w:val="000000"/>
              </w:rPr>
              <w:tab/>
            </w:r>
            <w:r w:rsidRPr="00A07B30">
              <w:rPr>
                <w:color w:val="000000"/>
              </w:rPr>
              <w:tab/>
            </w:r>
            <w:r w:rsidRPr="00A07B30">
              <w:rPr>
                <w:color w:val="000000"/>
              </w:rPr>
              <w:tab/>
              <w:t>METEOROLOGICAL-SATELLITE (space-to-Earth)</w:t>
            </w:r>
          </w:p>
          <w:p w14:paraId="40AAF359" w14:textId="77777777" w:rsidR="00AB62A9" w:rsidRPr="00A07B30" w:rsidRDefault="00AB62A9" w:rsidP="00F51488">
            <w:pPr>
              <w:pStyle w:val="TableTextS5"/>
              <w:ind w:left="2977" w:hanging="2977"/>
              <w:rPr>
                <w:rStyle w:val="Artref"/>
                <w:color w:val="000000"/>
              </w:rPr>
            </w:pPr>
            <w:r w:rsidRPr="00A07B30">
              <w:rPr>
                <w:color w:val="000000"/>
              </w:rPr>
              <w:tab/>
            </w:r>
            <w:r w:rsidRPr="00A07B30">
              <w:rPr>
                <w:color w:val="000000"/>
              </w:rPr>
              <w:tab/>
            </w:r>
            <w:r w:rsidRPr="00A07B30">
              <w:rPr>
                <w:color w:val="000000"/>
              </w:rPr>
              <w:tab/>
            </w:r>
            <w:r w:rsidRPr="00A07B30">
              <w:rPr>
                <w:color w:val="000000"/>
              </w:rPr>
              <w:tab/>
              <w:t>MOBILE</w:t>
            </w:r>
          </w:p>
          <w:p w14:paraId="79467CCA" w14:textId="77777777" w:rsidR="00AB62A9" w:rsidRPr="00A07B30" w:rsidRDefault="00AB62A9" w:rsidP="00F51488">
            <w:pPr>
              <w:pStyle w:val="TableTextS5"/>
              <w:ind w:left="2977" w:hanging="2977"/>
            </w:pPr>
            <w:r w:rsidRPr="00A07B30">
              <w:rPr>
                <w:color w:val="000000"/>
              </w:rPr>
              <w:tab/>
            </w:r>
            <w:r w:rsidRPr="00A07B30">
              <w:rPr>
                <w:color w:val="000000"/>
              </w:rPr>
              <w:tab/>
            </w:r>
            <w:r w:rsidRPr="00A07B30">
              <w:rPr>
                <w:color w:val="000000"/>
              </w:rPr>
              <w:tab/>
            </w:r>
            <w:r w:rsidRPr="00A07B30">
              <w:rPr>
                <w:color w:val="000000"/>
              </w:rPr>
              <w:tab/>
              <w:t>MOBILE-SATELLITE (Earth-to-</w:t>
            </w:r>
            <w:proofErr w:type="gramStart"/>
            <w:r w:rsidRPr="00A07B30">
              <w:rPr>
                <w:color w:val="000000"/>
              </w:rPr>
              <w:t>space)</w:t>
            </w:r>
            <w:r w:rsidRPr="00A07B30">
              <w:t xml:space="preserve"> </w:t>
            </w:r>
            <w:r w:rsidRPr="00A07B30">
              <w:rPr>
                <w:rStyle w:val="Artref"/>
                <w:color w:val="000000"/>
              </w:rPr>
              <w:t xml:space="preserve"> 5.351A</w:t>
            </w:r>
            <w:proofErr w:type="gramEnd"/>
            <w:r w:rsidRPr="00A07B30">
              <w:rPr>
                <w:color w:val="000000"/>
              </w:rPr>
              <w:t xml:space="preserve">  </w:t>
            </w:r>
            <w:r w:rsidRPr="00A07B30">
              <w:rPr>
                <w:rStyle w:val="Artref"/>
                <w:color w:val="000000"/>
              </w:rPr>
              <w:t>5.379B</w:t>
            </w:r>
          </w:p>
          <w:p w14:paraId="202E3AF6" w14:textId="77777777" w:rsidR="00AB62A9" w:rsidRPr="00A07B30" w:rsidRDefault="00AB62A9" w:rsidP="00F51488">
            <w:pPr>
              <w:pStyle w:val="TableTextS5"/>
              <w:numPr>
                <w:ilvl w:val="1"/>
                <w:numId w:val="3"/>
              </w:numPr>
              <w:overflowPunct/>
              <w:autoSpaceDE/>
              <w:autoSpaceDN/>
              <w:adjustRightInd/>
              <w:textAlignment w:val="auto"/>
              <w:rPr>
                <w:rStyle w:val="Artref"/>
                <w:color w:val="000000"/>
              </w:rPr>
            </w:pPr>
            <w:proofErr w:type="gramStart"/>
            <w:r w:rsidRPr="00A07B30">
              <w:rPr>
                <w:rStyle w:val="Artref"/>
                <w:color w:val="000000"/>
              </w:rPr>
              <w:t>5.379D</w:t>
            </w:r>
            <w:r w:rsidRPr="00A07B30">
              <w:rPr>
                <w:color w:val="000000"/>
              </w:rPr>
              <w:t xml:space="preserve">  </w:t>
            </w:r>
            <w:r w:rsidRPr="00A07B30">
              <w:rPr>
                <w:rStyle w:val="Artref"/>
                <w:color w:val="000000"/>
              </w:rPr>
              <w:t>5.379E</w:t>
            </w:r>
            <w:proofErr w:type="gramEnd"/>
            <w:r w:rsidRPr="00A07B30">
              <w:rPr>
                <w:color w:val="000000"/>
              </w:rPr>
              <w:t xml:space="preserve">  </w:t>
            </w:r>
            <w:r w:rsidRPr="00A07B30">
              <w:rPr>
                <w:rStyle w:val="Artref"/>
                <w:color w:val="000000"/>
              </w:rPr>
              <w:t>5.380A</w:t>
            </w:r>
          </w:p>
        </w:tc>
      </w:tr>
    </w:tbl>
    <w:p w14:paraId="024A4E8B" w14:textId="77777777" w:rsidR="00AB62A9" w:rsidRPr="00A07B30" w:rsidRDefault="00AB62A9" w:rsidP="00AB62A9">
      <w:pPr>
        <w:pStyle w:val="Tablefin"/>
      </w:pPr>
    </w:p>
    <w:p w14:paraId="77B3D02F" w14:textId="77777777" w:rsidR="00AB62A9" w:rsidRPr="00A07B30" w:rsidRDefault="00AB62A9" w:rsidP="00E7288C">
      <w:pPr>
        <w:pStyle w:val="TableNo"/>
        <w:rPr>
          <w:rStyle w:val="Heading2Char"/>
          <w:b w:val="0"/>
          <w:sz w:val="20"/>
        </w:rPr>
      </w:pPr>
      <w:bookmarkStart w:id="847" w:name="_Hlk162518068"/>
      <w:r w:rsidRPr="00A07B30">
        <w:rPr>
          <w:rStyle w:val="Heading2Char"/>
          <w:b w:val="0"/>
          <w:sz w:val="20"/>
        </w:rPr>
        <w:t>Table 5</w:t>
      </w:r>
    </w:p>
    <w:p w14:paraId="484682ED" w14:textId="77777777" w:rsidR="00AB62A9" w:rsidRPr="00A07B30" w:rsidRDefault="00AB62A9" w:rsidP="00E7288C">
      <w:pPr>
        <w:pStyle w:val="Tabletitle"/>
        <w:rPr>
          <w:rFonts w:eastAsiaTheme="majorEastAsia"/>
        </w:rPr>
      </w:pPr>
      <w:r w:rsidRPr="00A07B30">
        <w:rPr>
          <w:rStyle w:val="Heading2Char"/>
          <w:rFonts w:ascii="Times New Roman Bold" w:hAnsi="Times New Roman Bold"/>
          <w:b/>
          <w:sz w:val="20"/>
        </w:rPr>
        <w:t xml:space="preserve">Allocations within frequency band </w:t>
      </w:r>
      <w:r w:rsidRPr="00A07B30">
        <w:rPr>
          <w:rFonts w:eastAsiaTheme="majorEastAsia"/>
        </w:rPr>
        <w:t>2 483.50-2 500 MHz</w:t>
      </w:r>
    </w:p>
    <w:bookmarkEnd w:id="847"/>
    <w:p w14:paraId="5419A593" w14:textId="20AFCC03" w:rsidR="00AB62A9" w:rsidRPr="00A07B30" w:rsidRDefault="00AB62A9" w:rsidP="00AB62A9">
      <w:pPr>
        <w:rPr>
          <w:spacing w:val="-2"/>
        </w:rPr>
      </w:pPr>
      <w:del w:id="848" w:author="David Weinreich" w:date="2024-07-11T17:19:00Z" w16du:dateUtc="2024-07-11T21:19:00Z">
        <w:r w:rsidRPr="00A07B30" w:rsidDel="00BC0D29">
          <w:rPr>
            <w:noProof/>
            <w:spacing w:val="-2"/>
          </w:rPr>
          <w:drawing>
            <wp:inline distT="0" distB="0" distL="0" distR="0" wp14:anchorId="67377479" wp14:editId="13324E55">
              <wp:extent cx="6120765" cy="2609850"/>
              <wp:effectExtent l="0" t="0" r="0" b="0"/>
              <wp:docPr id="498820683" name="Picture 1" descr="A table with text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820683" name="Picture 1" descr="A table with text and numbers&#10;&#10;Description automatically generated"/>
                      <pic:cNvPicPr/>
                    </pic:nvPicPr>
                    <pic:blipFill>
                      <a:blip r:embed="rId20"/>
                      <a:stretch>
                        <a:fillRect/>
                      </a:stretch>
                    </pic:blipFill>
                    <pic:spPr>
                      <a:xfrm>
                        <a:off x="0" y="0"/>
                        <a:ext cx="6120765" cy="2609850"/>
                      </a:xfrm>
                      <a:prstGeom prst="rect">
                        <a:avLst/>
                      </a:prstGeom>
                    </pic:spPr>
                  </pic:pic>
                </a:graphicData>
              </a:graphic>
            </wp:inline>
          </w:drawing>
        </w:r>
      </w:del>
    </w:p>
    <w:p w14:paraId="76F1CC52" w14:textId="6910385B" w:rsidR="00AB62A9" w:rsidRPr="00A07B30" w:rsidRDefault="00AB62A9" w:rsidP="00AB62A9">
      <w:pPr>
        <w:spacing w:before="360"/>
        <w:jc w:val="center"/>
        <w:rPr>
          <w:rFonts w:eastAsia="MS Mincho"/>
          <w:szCs w:val="24"/>
        </w:rPr>
      </w:pPr>
    </w:p>
    <w:p w14:paraId="146DE4F2" w14:textId="49EBC615" w:rsidR="00AB62A9" w:rsidRPr="00A07B30" w:rsidRDefault="00AB62A9">
      <w:pPr>
        <w:tabs>
          <w:tab w:val="clear" w:pos="1134"/>
          <w:tab w:val="clear" w:pos="1871"/>
          <w:tab w:val="clear" w:pos="2268"/>
        </w:tabs>
        <w:overflowPunct/>
        <w:autoSpaceDE/>
        <w:autoSpaceDN/>
        <w:adjustRightInd/>
        <w:spacing w:before="0"/>
        <w:textAlignment w:val="auto"/>
        <w:rPr>
          <w:lang w:eastAsia="zh-CN"/>
        </w:rPr>
      </w:pPr>
    </w:p>
    <w:p w14:paraId="56F4C8FE" w14:textId="77777777" w:rsidR="000069D4" w:rsidRPr="00A07B30" w:rsidRDefault="000069D4" w:rsidP="00DD4BED">
      <w:pPr>
        <w:rPr>
          <w:lang w:eastAsia="zh-CN"/>
        </w:rPr>
      </w:pPr>
    </w:p>
    <w:sectPr w:rsidR="000069D4" w:rsidRPr="00A07B30" w:rsidSect="00AB62A9">
      <w:headerReference w:type="default" r:id="rId21"/>
      <w:footerReference w:type="default" r:id="rId22"/>
      <w:footerReference w:type="first" r:id="rId23"/>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30F4E2" w14:textId="77777777" w:rsidR="0092224E" w:rsidRDefault="0092224E">
      <w:r>
        <w:separator/>
      </w:r>
    </w:p>
  </w:endnote>
  <w:endnote w:type="continuationSeparator" w:id="0">
    <w:p w14:paraId="260A2AB6" w14:textId="77777777" w:rsidR="0092224E" w:rsidRDefault="00922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Wix Madefor Text">
    <w:altName w:val="Calibri"/>
    <w:charset w:val="00"/>
    <w:family w:val="swiss"/>
    <w:pitch w:val="variable"/>
    <w:sig w:usb0="A000026F" w:usb1="0000A06B" w:usb2="00000008" w:usb3="00000000" w:csb0="00000197"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8D121" w14:textId="7950DE6C" w:rsidR="00FA124A" w:rsidRPr="002F7CB3" w:rsidRDefault="004A14B6">
    <w:pPr>
      <w:pStyle w:val="Footer"/>
      <w:rPr>
        <w:lang w:val="en-US"/>
      </w:rPr>
    </w:pPr>
    <w:fldSimple w:instr=" FILENAME \p \* MERGEFORMAT ">
      <w:r w:rsidR="008B2D1E" w:rsidRPr="008B2D1E">
        <w:rPr>
          <w:lang w:val="en-US"/>
        </w:rPr>
        <w:t>M</w:t>
      </w:r>
      <w:r w:rsidR="008B2D1E">
        <w:t>:\BRSGD\TEXT2023\SG04\WP4C\000\077\077N01e.docx</w:t>
      </w:r>
    </w:fldSimple>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ins w:id="849" w:author="Brennan Price" w:date="2024-07-12T17:03:00Z" w16du:dateUtc="2024-07-12T21:03:00Z">
      <w:r w:rsidR="00027B0D">
        <w:t>12.07.24</w:t>
      </w:r>
    </w:ins>
    <w:ins w:id="850" w:author="David Weinreich" w:date="2024-07-12T08:24:00Z" w16du:dateUtc="2024-07-12T12:24:00Z">
      <w:del w:id="851" w:author="Brennan Price" w:date="2024-07-12T11:43:00Z" w16du:dateUtc="2024-07-12T15:43:00Z">
        <w:r w:rsidR="009143BF" w:rsidDel="00CA29F2">
          <w:delText>11.07.24</w:delText>
        </w:r>
      </w:del>
    </w:ins>
    <w:ins w:id="852" w:author="IRIDIUM" w:date="2024-07-11T14:26:00Z">
      <w:del w:id="853" w:author="Brennan Price" w:date="2024-07-12T11:43:00Z" w16du:dateUtc="2024-07-12T15:43:00Z">
        <w:r w:rsidR="00355596" w:rsidDel="00CA29F2">
          <w:delText>10.07.24</w:delText>
        </w:r>
      </w:del>
    </w:ins>
    <w:del w:id="854" w:author="Brennan Price" w:date="2024-07-12T11:43:00Z" w16du:dateUtc="2024-07-12T15:43:00Z">
      <w:r w:rsidR="00347914" w:rsidDel="00CA29F2">
        <w:delText>08.07.24</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AB62A9">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01D08" w14:textId="57E76DEA" w:rsidR="00FA124A" w:rsidRPr="002F7CB3" w:rsidRDefault="004A14B6" w:rsidP="00E7288C">
    <w:pPr>
      <w:pStyle w:val="Footer"/>
      <w:spacing w:before="240"/>
      <w:rPr>
        <w:lang w:val="en-US"/>
      </w:rPr>
    </w:pPr>
    <w:fldSimple w:instr=" FILENAME \p \* MERGEFORMAT ">
      <w:r w:rsidR="008B2D1E" w:rsidRPr="008B2D1E">
        <w:rPr>
          <w:lang w:val="en-US"/>
        </w:rPr>
        <w:t>M</w:t>
      </w:r>
      <w:r w:rsidR="008B2D1E">
        <w:t>:\BRSGD\TEXT2023\SG04\WP4C\000\077\077N01e.docx</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ins w:id="855" w:author="Brennan Price" w:date="2024-07-12T17:03:00Z" w16du:dateUtc="2024-07-12T21:03:00Z">
      <w:r w:rsidR="00027B0D">
        <w:t>12.07.24</w:t>
      </w:r>
    </w:ins>
    <w:ins w:id="856" w:author="David Weinreich" w:date="2024-07-12T08:24:00Z" w16du:dateUtc="2024-07-12T12:24:00Z">
      <w:del w:id="857" w:author="Brennan Price" w:date="2024-07-12T11:43:00Z" w16du:dateUtc="2024-07-12T15:43:00Z">
        <w:r w:rsidR="009143BF" w:rsidDel="00CA29F2">
          <w:delText>11.07.24</w:delText>
        </w:r>
      </w:del>
    </w:ins>
    <w:ins w:id="858" w:author="IRIDIUM" w:date="2024-07-11T14:26:00Z">
      <w:del w:id="859" w:author="Brennan Price" w:date="2024-07-12T11:43:00Z" w16du:dateUtc="2024-07-12T15:43:00Z">
        <w:r w:rsidR="00355596" w:rsidDel="00CA29F2">
          <w:delText>10.07.24</w:delText>
        </w:r>
      </w:del>
    </w:ins>
    <w:del w:id="860" w:author="Brennan Price" w:date="2024-07-12T11:43:00Z" w16du:dateUtc="2024-07-12T15:43:00Z">
      <w:r w:rsidR="00347914" w:rsidDel="00CA29F2">
        <w:delText>08.07.24</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AB62A9">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0CA49F" w14:textId="77777777" w:rsidR="0092224E" w:rsidRDefault="0092224E">
      <w:r>
        <w:t>____________________</w:t>
      </w:r>
    </w:p>
  </w:footnote>
  <w:footnote w:type="continuationSeparator" w:id="0">
    <w:p w14:paraId="52E00331" w14:textId="77777777" w:rsidR="0092224E" w:rsidRDefault="0092224E">
      <w:r>
        <w:continuationSeparator/>
      </w:r>
    </w:p>
  </w:footnote>
  <w:footnote w:id="1">
    <w:p w14:paraId="1672200F" w14:textId="77777777" w:rsidR="00AB62A9" w:rsidRDefault="00AB62A9" w:rsidP="00AB62A9">
      <w:pPr>
        <w:pStyle w:val="FootnoteText"/>
      </w:pPr>
      <w:r>
        <w:rPr>
          <w:rStyle w:val="FootnoteReference"/>
        </w:rPr>
        <w:footnoteRef/>
      </w:r>
      <w:r>
        <w:t xml:space="preserve"> </w:t>
      </w:r>
      <w:r>
        <w:tab/>
        <w:t xml:space="preserve">A user space station is considered to be </w:t>
      </w:r>
      <w:r>
        <w:rPr>
          <w:lang w:eastAsia="zh-CN"/>
        </w:rPr>
        <w:t>a</w:t>
      </w:r>
      <w:r w:rsidRPr="000F5F5E">
        <w:rPr>
          <w:lang w:eastAsia="zh-CN"/>
        </w:rPr>
        <w:t xml:space="preserve"> space station transmitting in the </w:t>
      </w:r>
      <w:r>
        <w:rPr>
          <w:lang w:eastAsia="zh-CN"/>
        </w:rPr>
        <w:t>M</w:t>
      </w:r>
      <w:r w:rsidRPr="000F5F5E">
        <w:rPr>
          <w:lang w:eastAsia="zh-CN"/>
        </w:rPr>
        <w:t xml:space="preserve">SS allocation (Earth-to-space) towards </w:t>
      </w:r>
      <w:r>
        <w:rPr>
          <w:lang w:eastAsia="zh-CN"/>
        </w:rPr>
        <w:t xml:space="preserve">MSS service provider </w:t>
      </w:r>
      <w:r w:rsidRPr="000F5F5E">
        <w:rPr>
          <w:lang w:eastAsia="zh-CN"/>
        </w:rPr>
        <w:t>space station</w:t>
      </w:r>
      <w:r>
        <w:rPr>
          <w:lang w:eastAsia="zh-CN"/>
        </w:rPr>
        <w:t>s</w:t>
      </w:r>
      <w:r w:rsidRPr="000F5F5E">
        <w:rPr>
          <w:lang w:eastAsia="zh-CN"/>
        </w:rPr>
        <w:t xml:space="preserve"> at higher altitudes and receiving in the </w:t>
      </w:r>
      <w:r>
        <w:rPr>
          <w:lang w:eastAsia="zh-CN"/>
        </w:rPr>
        <w:t>M</w:t>
      </w:r>
      <w:r w:rsidRPr="000F5F5E">
        <w:rPr>
          <w:lang w:eastAsia="zh-CN"/>
        </w:rPr>
        <w:t xml:space="preserve">SS allocation (space-to-Earth) from </w:t>
      </w:r>
      <w:r>
        <w:rPr>
          <w:lang w:eastAsia="zh-CN"/>
        </w:rPr>
        <w:t xml:space="preserve">MSS service provider </w:t>
      </w:r>
      <w:r w:rsidRPr="000F5F5E">
        <w:rPr>
          <w:lang w:eastAsia="zh-CN"/>
        </w:rPr>
        <w:t>space stations at higher altitudes</w:t>
      </w:r>
      <w:r>
        <w:rPr>
          <w:lang w:eastAsia="zh-CN"/>
        </w:rPr>
        <w:t xml:space="preserve">, all </w:t>
      </w:r>
      <w:r w:rsidRPr="001E1740">
        <w:rPr>
          <w:szCs w:val="24"/>
        </w:rPr>
        <w:t>within the notified beam</w:t>
      </w:r>
      <w:r>
        <w:rPr>
          <w:szCs w:val="24"/>
        </w:rPr>
        <w:t>s</w:t>
      </w:r>
      <w:r w:rsidRPr="001E1740">
        <w:rPr>
          <w:szCs w:val="24"/>
        </w:rPr>
        <w:t xml:space="preserve"> of the service provider MSS network or system</w:t>
      </w:r>
      <w:r w:rsidRPr="007E6A3A">
        <w:t>.</w:t>
      </w:r>
    </w:p>
  </w:footnote>
  <w:footnote w:id="2">
    <w:p w14:paraId="3344A25C" w14:textId="77777777" w:rsidR="00AB62A9" w:rsidRDefault="00AB62A9" w:rsidP="00AB62A9">
      <w:pPr>
        <w:pStyle w:val="FootnoteText"/>
      </w:pPr>
      <w:r>
        <w:rPr>
          <w:rStyle w:val="FootnoteReference"/>
        </w:rPr>
        <w:footnoteRef/>
      </w:r>
      <w:r>
        <w:t xml:space="preserve"> </w:t>
      </w:r>
      <w:r>
        <w:tab/>
        <w:t xml:space="preserve">An MSS service provider space station is considered to be a </w:t>
      </w:r>
      <w:r w:rsidRPr="002F1C8C">
        <w:rPr>
          <w:lang w:eastAsia="zh-CN"/>
        </w:rPr>
        <w:t xml:space="preserve">space station transmitting in </w:t>
      </w:r>
      <w:r>
        <w:rPr>
          <w:lang w:eastAsia="zh-CN"/>
        </w:rPr>
        <w:t>an</w:t>
      </w:r>
      <w:r w:rsidRPr="002F1C8C">
        <w:rPr>
          <w:lang w:eastAsia="zh-CN"/>
        </w:rPr>
        <w:t xml:space="preserve"> </w:t>
      </w:r>
      <w:r>
        <w:rPr>
          <w:lang w:eastAsia="zh-CN"/>
        </w:rPr>
        <w:t>M</w:t>
      </w:r>
      <w:r w:rsidRPr="002F1C8C">
        <w:rPr>
          <w:lang w:eastAsia="zh-CN"/>
        </w:rPr>
        <w:t xml:space="preserve">SS allocation (space-to-Earth) towards </w:t>
      </w:r>
      <w:r>
        <w:rPr>
          <w:lang w:eastAsia="zh-CN"/>
        </w:rPr>
        <w:t xml:space="preserve">user </w:t>
      </w:r>
      <w:r w:rsidRPr="002F1C8C">
        <w:rPr>
          <w:lang w:eastAsia="zh-CN"/>
        </w:rPr>
        <w:t xml:space="preserve">space stations at lower altitudes and receiving in </w:t>
      </w:r>
      <w:r>
        <w:rPr>
          <w:lang w:eastAsia="zh-CN"/>
        </w:rPr>
        <w:t>the</w:t>
      </w:r>
      <w:r w:rsidRPr="002F1C8C">
        <w:rPr>
          <w:lang w:eastAsia="zh-CN"/>
        </w:rPr>
        <w:t xml:space="preserve"> </w:t>
      </w:r>
      <w:r>
        <w:rPr>
          <w:lang w:eastAsia="zh-CN"/>
        </w:rPr>
        <w:t>M</w:t>
      </w:r>
      <w:r w:rsidRPr="002F1C8C">
        <w:rPr>
          <w:lang w:eastAsia="zh-CN"/>
        </w:rPr>
        <w:t xml:space="preserve">SS allocation (Earth-to-space) from </w:t>
      </w:r>
      <w:r>
        <w:rPr>
          <w:lang w:eastAsia="zh-CN"/>
        </w:rPr>
        <w:t xml:space="preserve">user </w:t>
      </w:r>
      <w:r w:rsidRPr="002F1C8C">
        <w:rPr>
          <w:lang w:eastAsia="zh-CN"/>
        </w:rPr>
        <w:t>space stations at lower altitudes</w:t>
      </w:r>
      <w:r>
        <w:rPr>
          <w:lang w:eastAsia="zh-CN"/>
        </w:rPr>
        <w:t>, all</w:t>
      </w:r>
      <w:r w:rsidRPr="000F0A0A">
        <w:rPr>
          <w:szCs w:val="24"/>
        </w:rPr>
        <w:t xml:space="preserve"> </w:t>
      </w:r>
      <w:r w:rsidRPr="001E1740">
        <w:rPr>
          <w:szCs w:val="24"/>
        </w:rPr>
        <w:t>within the notified beam</w:t>
      </w:r>
      <w:r>
        <w:rPr>
          <w:szCs w:val="24"/>
        </w:rPr>
        <w:t>s</w:t>
      </w:r>
      <w:r w:rsidRPr="001E1740">
        <w:rPr>
          <w:szCs w:val="24"/>
        </w:rPr>
        <w:t xml:space="preserve"> of the service provider MSS network or system</w:t>
      </w:r>
      <w:r>
        <w:rPr>
          <w:lang w:eastAsia="zh-CN"/>
        </w:rPr>
        <w:t>.</w:t>
      </w:r>
    </w:p>
  </w:footnote>
  <w:footnote w:id="3">
    <w:p w14:paraId="6B158520" w14:textId="77777777" w:rsidR="00AB62A9" w:rsidRPr="00977D19" w:rsidDel="00662B81" w:rsidRDefault="00AB62A9" w:rsidP="00AB62A9">
      <w:pPr>
        <w:pStyle w:val="FootnoteText"/>
        <w:rPr>
          <w:del w:id="61" w:author="Wayne Whyte" w:date="2024-07-09T12:32:00Z"/>
        </w:rPr>
      </w:pPr>
      <w:del w:id="62" w:author="Wayne Whyte" w:date="2024-07-09T12:32:00Z">
        <w:r w:rsidDel="00662B81">
          <w:rPr>
            <w:rStyle w:val="FootnoteReference"/>
          </w:rPr>
          <w:footnoteRef/>
        </w:r>
        <w:r w:rsidDel="00662B81">
          <w:delText xml:space="preserve"> </w:delText>
        </w:r>
        <w:r w:rsidDel="00662B81">
          <w:tab/>
        </w:r>
        <w:r w:rsidRPr="00147213" w:rsidDel="00662B81">
          <w:rPr>
            <w:szCs w:val="24"/>
            <w:lang w:eastAsia="zh-CN"/>
          </w:rPr>
          <w:delText>By the date of publication of that report to WRC-19, a total of 27 API and 3 notifications filings had been submitted to the BR.</w:delText>
        </w:r>
        <w:r w:rsidRPr="00147213" w:rsidDel="00662B81">
          <w:rPr>
            <w:szCs w:val="24"/>
          </w:rPr>
          <w:delText xml:space="preserve"> The Report indicated that, at the time, none of the frequency assignments were reported to the BR as causing harmful interference to any service of another administration.</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595DB"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1B52CF06" w14:textId="2AEA68B5" w:rsidR="00FA124A" w:rsidRDefault="00AB62A9">
    <w:pPr>
      <w:pStyle w:val="Header"/>
      <w:rPr>
        <w:lang w:val="en-US"/>
      </w:rPr>
    </w:pPr>
    <w:r>
      <w:rPr>
        <w:lang w:val="en-US"/>
      </w:rPr>
      <w:t>4C/</w:t>
    </w:r>
    <w:r w:rsidR="008B2D1E">
      <w:rPr>
        <w:lang w:val="en-US"/>
      </w:rPr>
      <w:t>77(Annex 1)</w:t>
    </w:r>
    <w:r>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017C39"/>
    <w:multiLevelType w:val="multilevel"/>
    <w:tmpl w:val="D020EB94"/>
    <w:lvl w:ilvl="0">
      <w:start w:val="5"/>
      <w:numFmt w:val="decimal"/>
      <w:lvlText w:val="%1"/>
      <w:lvlJc w:val="left"/>
      <w:pPr>
        <w:ind w:left="465" w:hanging="465"/>
      </w:pPr>
      <w:rPr>
        <w:rFonts w:hint="default"/>
      </w:rPr>
    </w:lvl>
    <w:lvl w:ilvl="1">
      <w:start w:val="341"/>
      <w:numFmt w:val="decimal"/>
      <w:lvlText w:val="%1.%2"/>
      <w:lvlJc w:val="left"/>
      <w:pPr>
        <w:ind w:left="3435" w:hanging="465"/>
      </w:pPr>
      <w:rPr>
        <w:rFonts w:hint="default"/>
      </w:rPr>
    </w:lvl>
    <w:lvl w:ilvl="2">
      <w:start w:val="1"/>
      <w:numFmt w:val="decimal"/>
      <w:lvlText w:val="%1.%2.%3"/>
      <w:lvlJc w:val="left"/>
      <w:pPr>
        <w:ind w:left="6660" w:hanging="720"/>
      </w:pPr>
      <w:rPr>
        <w:rFonts w:hint="default"/>
      </w:rPr>
    </w:lvl>
    <w:lvl w:ilvl="3">
      <w:start w:val="1"/>
      <w:numFmt w:val="decimal"/>
      <w:lvlText w:val="%1.%2.%3.%4"/>
      <w:lvlJc w:val="left"/>
      <w:pPr>
        <w:ind w:left="9630" w:hanging="720"/>
      </w:pPr>
      <w:rPr>
        <w:rFonts w:hint="default"/>
      </w:rPr>
    </w:lvl>
    <w:lvl w:ilvl="4">
      <w:start w:val="1"/>
      <w:numFmt w:val="decimal"/>
      <w:lvlText w:val="%1.%2.%3.%4.%5"/>
      <w:lvlJc w:val="left"/>
      <w:pPr>
        <w:ind w:left="12960" w:hanging="1080"/>
      </w:pPr>
      <w:rPr>
        <w:rFonts w:hint="default"/>
      </w:rPr>
    </w:lvl>
    <w:lvl w:ilvl="5">
      <w:start w:val="1"/>
      <w:numFmt w:val="decimal"/>
      <w:lvlText w:val="%1.%2.%3.%4.%5.%6"/>
      <w:lvlJc w:val="left"/>
      <w:pPr>
        <w:ind w:left="16290" w:hanging="1440"/>
      </w:pPr>
      <w:rPr>
        <w:rFonts w:hint="default"/>
      </w:rPr>
    </w:lvl>
    <w:lvl w:ilvl="6">
      <w:start w:val="1"/>
      <w:numFmt w:val="decimal"/>
      <w:lvlText w:val="%1.%2.%3.%4.%5.%6.%7"/>
      <w:lvlJc w:val="left"/>
      <w:pPr>
        <w:ind w:left="19260" w:hanging="1440"/>
      </w:pPr>
      <w:rPr>
        <w:rFonts w:hint="default"/>
      </w:rPr>
    </w:lvl>
    <w:lvl w:ilvl="7">
      <w:start w:val="1"/>
      <w:numFmt w:val="decimal"/>
      <w:lvlText w:val="%1.%2.%3.%4.%5.%6.%7.%8"/>
      <w:lvlJc w:val="left"/>
      <w:pPr>
        <w:ind w:left="22590" w:hanging="1800"/>
      </w:pPr>
      <w:rPr>
        <w:rFonts w:hint="default"/>
      </w:rPr>
    </w:lvl>
    <w:lvl w:ilvl="8">
      <w:start w:val="1"/>
      <w:numFmt w:val="decimal"/>
      <w:lvlText w:val="%1.%2.%3.%4.%5.%6.%7.%8.%9"/>
      <w:lvlJc w:val="left"/>
      <w:pPr>
        <w:ind w:left="25560" w:hanging="1800"/>
      </w:pPr>
      <w:rPr>
        <w:rFonts w:hint="default"/>
      </w:rPr>
    </w:lvl>
  </w:abstractNum>
  <w:abstractNum w:abstractNumId="1" w15:restartNumberingAfterBreak="0">
    <w:nsid w:val="60F96B82"/>
    <w:multiLevelType w:val="hybridMultilevel"/>
    <w:tmpl w:val="2FBC8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165619"/>
    <w:multiLevelType w:val="multilevel"/>
    <w:tmpl w:val="6CC8A770"/>
    <w:lvl w:ilvl="0">
      <w:start w:val="5"/>
      <w:numFmt w:val="decimal"/>
      <w:lvlText w:val="%1"/>
      <w:lvlJc w:val="left"/>
      <w:pPr>
        <w:ind w:left="465" w:hanging="465"/>
      </w:pPr>
      <w:rPr>
        <w:rFonts w:hint="default"/>
        <w:color w:val="000000"/>
      </w:rPr>
    </w:lvl>
    <w:lvl w:ilvl="1">
      <w:start w:val="341"/>
      <w:numFmt w:val="decimal"/>
      <w:lvlText w:val="%1.%2"/>
      <w:lvlJc w:val="left"/>
      <w:pPr>
        <w:ind w:left="3435" w:hanging="465"/>
      </w:pPr>
      <w:rPr>
        <w:rFonts w:hint="default"/>
        <w:color w:val="000000"/>
      </w:rPr>
    </w:lvl>
    <w:lvl w:ilvl="2">
      <w:start w:val="1"/>
      <w:numFmt w:val="decimal"/>
      <w:lvlText w:val="%1.%2.%3"/>
      <w:lvlJc w:val="left"/>
      <w:pPr>
        <w:ind w:left="6660" w:hanging="720"/>
      </w:pPr>
      <w:rPr>
        <w:rFonts w:hint="default"/>
        <w:color w:val="000000"/>
      </w:rPr>
    </w:lvl>
    <w:lvl w:ilvl="3">
      <w:start w:val="1"/>
      <w:numFmt w:val="decimal"/>
      <w:lvlText w:val="%1.%2.%3.%4"/>
      <w:lvlJc w:val="left"/>
      <w:pPr>
        <w:ind w:left="9630" w:hanging="720"/>
      </w:pPr>
      <w:rPr>
        <w:rFonts w:hint="default"/>
        <w:color w:val="000000"/>
      </w:rPr>
    </w:lvl>
    <w:lvl w:ilvl="4">
      <w:start w:val="1"/>
      <w:numFmt w:val="decimal"/>
      <w:lvlText w:val="%1.%2.%3.%4.%5"/>
      <w:lvlJc w:val="left"/>
      <w:pPr>
        <w:ind w:left="12960" w:hanging="1080"/>
      </w:pPr>
      <w:rPr>
        <w:rFonts w:hint="default"/>
        <w:color w:val="000000"/>
      </w:rPr>
    </w:lvl>
    <w:lvl w:ilvl="5">
      <w:start w:val="1"/>
      <w:numFmt w:val="decimal"/>
      <w:lvlText w:val="%1.%2.%3.%4.%5.%6"/>
      <w:lvlJc w:val="left"/>
      <w:pPr>
        <w:ind w:left="15930" w:hanging="1080"/>
      </w:pPr>
      <w:rPr>
        <w:rFonts w:hint="default"/>
        <w:color w:val="000000"/>
      </w:rPr>
    </w:lvl>
    <w:lvl w:ilvl="6">
      <w:start w:val="1"/>
      <w:numFmt w:val="decimal"/>
      <w:lvlText w:val="%1.%2.%3.%4.%5.%6.%7"/>
      <w:lvlJc w:val="left"/>
      <w:pPr>
        <w:ind w:left="19260" w:hanging="1440"/>
      </w:pPr>
      <w:rPr>
        <w:rFonts w:hint="default"/>
        <w:color w:val="000000"/>
      </w:rPr>
    </w:lvl>
    <w:lvl w:ilvl="7">
      <w:start w:val="1"/>
      <w:numFmt w:val="decimal"/>
      <w:lvlText w:val="%1.%2.%3.%4.%5.%6.%7.%8"/>
      <w:lvlJc w:val="left"/>
      <w:pPr>
        <w:ind w:left="22230" w:hanging="1440"/>
      </w:pPr>
      <w:rPr>
        <w:rFonts w:hint="default"/>
        <w:color w:val="000000"/>
      </w:rPr>
    </w:lvl>
    <w:lvl w:ilvl="8">
      <w:start w:val="1"/>
      <w:numFmt w:val="decimal"/>
      <w:lvlText w:val="%1.%2.%3.%4.%5.%6.%7.%8.%9"/>
      <w:lvlJc w:val="left"/>
      <w:pPr>
        <w:ind w:left="25560" w:hanging="1800"/>
      </w:pPr>
      <w:rPr>
        <w:rFonts w:hint="default"/>
        <w:color w:val="000000"/>
      </w:rPr>
    </w:lvl>
  </w:abstractNum>
  <w:num w:numId="1" w16cid:durableId="474445610">
    <w:abstractNumId w:val="1"/>
  </w:num>
  <w:num w:numId="2" w16cid:durableId="2027973942">
    <w:abstractNumId w:val="2"/>
  </w:num>
  <w:num w:numId="3" w16cid:durableId="56808037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vid Weinreich">
    <w15:presenceInfo w15:providerId="AD" w15:userId="S::david.weinreich@globalstar.com::25a1ae87-2abd-41d3-9ab5-deaa71f9f75b"/>
  </w15:person>
  <w15:person w15:author="Wayne Whyte">
    <w15:presenceInfo w15:providerId="None" w15:userId="Wayne Whyte"/>
  </w15:person>
  <w15:person w15:author="IRIDIUM">
    <w15:presenceInfo w15:providerId="None" w15:userId="IRIDIUM"/>
  </w15:person>
  <w15:person w15:author="Brennan Price">
    <w15:presenceInfo w15:providerId="AD" w15:userId="S::Brennan.Price@inmarsat.com::e032e7a9-1506-4a3f-b1b9-bb2e4ef9b0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A" w:vendorID="64" w:dllVersion="0" w:nlCheck="1" w:checkStyle="0"/>
  <w:activeWritingStyle w:appName="MSWord" w:lang="es-ES_tradnl"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2A9"/>
    <w:rsid w:val="000069D4"/>
    <w:rsid w:val="00011E55"/>
    <w:rsid w:val="000174AD"/>
    <w:rsid w:val="00027B0D"/>
    <w:rsid w:val="00047A1D"/>
    <w:rsid w:val="000558EE"/>
    <w:rsid w:val="000604B9"/>
    <w:rsid w:val="00061B7C"/>
    <w:rsid w:val="000A7D55"/>
    <w:rsid w:val="000C12C8"/>
    <w:rsid w:val="000C1D19"/>
    <w:rsid w:val="000C2E8E"/>
    <w:rsid w:val="000D7F57"/>
    <w:rsid w:val="000E0E7C"/>
    <w:rsid w:val="000F1B4B"/>
    <w:rsid w:val="001130FA"/>
    <w:rsid w:val="0012744F"/>
    <w:rsid w:val="00131178"/>
    <w:rsid w:val="00156F66"/>
    <w:rsid w:val="00163271"/>
    <w:rsid w:val="0017121B"/>
    <w:rsid w:val="00172122"/>
    <w:rsid w:val="001774CC"/>
    <w:rsid w:val="00182528"/>
    <w:rsid w:val="0018500B"/>
    <w:rsid w:val="00190F1A"/>
    <w:rsid w:val="00196A19"/>
    <w:rsid w:val="001A0D72"/>
    <w:rsid w:val="001A75A6"/>
    <w:rsid w:val="001D016F"/>
    <w:rsid w:val="00202DC1"/>
    <w:rsid w:val="00203FB1"/>
    <w:rsid w:val="0020593B"/>
    <w:rsid w:val="002116EE"/>
    <w:rsid w:val="002309D8"/>
    <w:rsid w:val="00232CB0"/>
    <w:rsid w:val="00245518"/>
    <w:rsid w:val="00272410"/>
    <w:rsid w:val="00293EB4"/>
    <w:rsid w:val="002A7FE2"/>
    <w:rsid w:val="002B1F86"/>
    <w:rsid w:val="002E0263"/>
    <w:rsid w:val="002E1B4F"/>
    <w:rsid w:val="002F2E67"/>
    <w:rsid w:val="002F7CB3"/>
    <w:rsid w:val="00315546"/>
    <w:rsid w:val="00330567"/>
    <w:rsid w:val="00344341"/>
    <w:rsid w:val="00347914"/>
    <w:rsid w:val="00355596"/>
    <w:rsid w:val="00381F5F"/>
    <w:rsid w:val="00386A9D"/>
    <w:rsid w:val="003900E7"/>
    <w:rsid w:val="00391081"/>
    <w:rsid w:val="003A4DEF"/>
    <w:rsid w:val="003B2789"/>
    <w:rsid w:val="003C01BB"/>
    <w:rsid w:val="003C13CE"/>
    <w:rsid w:val="003C653F"/>
    <w:rsid w:val="003C697E"/>
    <w:rsid w:val="003E2518"/>
    <w:rsid w:val="003E7CEF"/>
    <w:rsid w:val="00412828"/>
    <w:rsid w:val="004A14B6"/>
    <w:rsid w:val="004A78F9"/>
    <w:rsid w:val="004B1EF7"/>
    <w:rsid w:val="004B3FAD"/>
    <w:rsid w:val="004C5749"/>
    <w:rsid w:val="004D7D0C"/>
    <w:rsid w:val="00501DCA"/>
    <w:rsid w:val="00513A47"/>
    <w:rsid w:val="005408DF"/>
    <w:rsid w:val="00542FDF"/>
    <w:rsid w:val="00573344"/>
    <w:rsid w:val="005801FB"/>
    <w:rsid w:val="00583F9B"/>
    <w:rsid w:val="005B0D29"/>
    <w:rsid w:val="005D27FD"/>
    <w:rsid w:val="005E5C10"/>
    <w:rsid w:val="005F2C78"/>
    <w:rsid w:val="006144E4"/>
    <w:rsid w:val="00640046"/>
    <w:rsid w:val="00646EA5"/>
    <w:rsid w:val="00650299"/>
    <w:rsid w:val="00655FC5"/>
    <w:rsid w:val="00662B81"/>
    <w:rsid w:val="00690BFF"/>
    <w:rsid w:val="00696F0B"/>
    <w:rsid w:val="006A090D"/>
    <w:rsid w:val="006A669B"/>
    <w:rsid w:val="006C2F4B"/>
    <w:rsid w:val="006D0C09"/>
    <w:rsid w:val="006F6DA7"/>
    <w:rsid w:val="00751A5E"/>
    <w:rsid w:val="007A3CED"/>
    <w:rsid w:val="007A451F"/>
    <w:rsid w:val="007B5808"/>
    <w:rsid w:val="0080538C"/>
    <w:rsid w:val="00814E0A"/>
    <w:rsid w:val="00817A80"/>
    <w:rsid w:val="00821E73"/>
    <w:rsid w:val="00822581"/>
    <w:rsid w:val="008309DD"/>
    <w:rsid w:val="0083227A"/>
    <w:rsid w:val="00840BD5"/>
    <w:rsid w:val="008413DF"/>
    <w:rsid w:val="00841813"/>
    <w:rsid w:val="00866900"/>
    <w:rsid w:val="00876A8A"/>
    <w:rsid w:val="00881BA1"/>
    <w:rsid w:val="00890FF0"/>
    <w:rsid w:val="008B2D1E"/>
    <w:rsid w:val="008B2F43"/>
    <w:rsid w:val="008B3706"/>
    <w:rsid w:val="008C2302"/>
    <w:rsid w:val="008C26B8"/>
    <w:rsid w:val="008C649F"/>
    <w:rsid w:val="008D2A56"/>
    <w:rsid w:val="008F208F"/>
    <w:rsid w:val="0090540B"/>
    <w:rsid w:val="009143BF"/>
    <w:rsid w:val="0092224E"/>
    <w:rsid w:val="00961140"/>
    <w:rsid w:val="00982084"/>
    <w:rsid w:val="00995963"/>
    <w:rsid w:val="009A390C"/>
    <w:rsid w:val="009B61EB"/>
    <w:rsid w:val="009C06E0"/>
    <w:rsid w:val="009C185B"/>
    <w:rsid w:val="009C2064"/>
    <w:rsid w:val="009D1697"/>
    <w:rsid w:val="009D717C"/>
    <w:rsid w:val="009E7472"/>
    <w:rsid w:val="009F3A46"/>
    <w:rsid w:val="009F6520"/>
    <w:rsid w:val="00A014F8"/>
    <w:rsid w:val="00A07B30"/>
    <w:rsid w:val="00A20199"/>
    <w:rsid w:val="00A37508"/>
    <w:rsid w:val="00A5173C"/>
    <w:rsid w:val="00A61AEF"/>
    <w:rsid w:val="00A9467A"/>
    <w:rsid w:val="00AA5A13"/>
    <w:rsid w:val="00AB2053"/>
    <w:rsid w:val="00AB62A9"/>
    <w:rsid w:val="00AD2345"/>
    <w:rsid w:val="00AE6926"/>
    <w:rsid w:val="00AF173A"/>
    <w:rsid w:val="00AF6A26"/>
    <w:rsid w:val="00B066A4"/>
    <w:rsid w:val="00B07A13"/>
    <w:rsid w:val="00B4279B"/>
    <w:rsid w:val="00B45FC9"/>
    <w:rsid w:val="00B54E62"/>
    <w:rsid w:val="00B76AFF"/>
    <w:rsid w:val="00B76F35"/>
    <w:rsid w:val="00B81138"/>
    <w:rsid w:val="00BC0D29"/>
    <w:rsid w:val="00BC7CCF"/>
    <w:rsid w:val="00BE204E"/>
    <w:rsid w:val="00BE470B"/>
    <w:rsid w:val="00BF72E5"/>
    <w:rsid w:val="00C05C91"/>
    <w:rsid w:val="00C06B96"/>
    <w:rsid w:val="00C339D6"/>
    <w:rsid w:val="00C5682A"/>
    <w:rsid w:val="00C57A91"/>
    <w:rsid w:val="00CA29F2"/>
    <w:rsid w:val="00CC01C2"/>
    <w:rsid w:val="00CF21F2"/>
    <w:rsid w:val="00D02712"/>
    <w:rsid w:val="00D046A7"/>
    <w:rsid w:val="00D06074"/>
    <w:rsid w:val="00D214D0"/>
    <w:rsid w:val="00D250F4"/>
    <w:rsid w:val="00D27991"/>
    <w:rsid w:val="00D6546B"/>
    <w:rsid w:val="00D946D3"/>
    <w:rsid w:val="00D97A76"/>
    <w:rsid w:val="00DA532D"/>
    <w:rsid w:val="00DB178B"/>
    <w:rsid w:val="00DB5684"/>
    <w:rsid w:val="00DC17D3"/>
    <w:rsid w:val="00DD4BED"/>
    <w:rsid w:val="00DD6042"/>
    <w:rsid w:val="00DE39F0"/>
    <w:rsid w:val="00DF0AF3"/>
    <w:rsid w:val="00DF1CFE"/>
    <w:rsid w:val="00DF7E9F"/>
    <w:rsid w:val="00E2564E"/>
    <w:rsid w:val="00E27D7E"/>
    <w:rsid w:val="00E42D64"/>
    <w:rsid w:val="00E42E13"/>
    <w:rsid w:val="00E44862"/>
    <w:rsid w:val="00E56D5C"/>
    <w:rsid w:val="00E6257C"/>
    <w:rsid w:val="00E63C59"/>
    <w:rsid w:val="00E7288C"/>
    <w:rsid w:val="00E80980"/>
    <w:rsid w:val="00E80AE8"/>
    <w:rsid w:val="00EC642E"/>
    <w:rsid w:val="00ED66A5"/>
    <w:rsid w:val="00EF7207"/>
    <w:rsid w:val="00F178CD"/>
    <w:rsid w:val="00F25662"/>
    <w:rsid w:val="00F600EC"/>
    <w:rsid w:val="00F61196"/>
    <w:rsid w:val="00F649ED"/>
    <w:rsid w:val="00FA124A"/>
    <w:rsid w:val="00FB065D"/>
    <w:rsid w:val="00FC08DD"/>
    <w:rsid w:val="00FC2316"/>
    <w:rsid w:val="00FC2CFD"/>
    <w:rsid w:val="00FC783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8C6CA6"/>
  <w15:docId w15:val="{DAE6DC2A-5415-4FE3-8CCA-3FBD3AB00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uiPriority w:val="9"/>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uiPriority w:val="99"/>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uiPriority w:val="99"/>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eading2Char">
    <w:name w:val="Heading 2 Char"/>
    <w:basedOn w:val="DefaultParagraphFont"/>
    <w:link w:val="Heading2"/>
    <w:rsid w:val="00AB62A9"/>
    <w:rPr>
      <w:rFonts w:ascii="Times New Roman" w:hAnsi="Times New Roman"/>
      <w:b/>
      <w:sz w:val="24"/>
      <w:lang w:val="en-GB" w:eastAsia="en-US"/>
    </w:rPr>
  </w:style>
  <w:style w:type="character" w:styleId="Hyperlink">
    <w:name w:val="Hyperlink"/>
    <w:basedOn w:val="DefaultParagraphFont"/>
    <w:unhideWhenUsed/>
    <w:rsid w:val="00AB62A9"/>
    <w:rPr>
      <w:color w:val="0000FF" w:themeColor="hyperlink"/>
      <w:u w:val="single"/>
    </w:rPr>
  </w:style>
  <w:style w:type="character" w:customStyle="1" w:styleId="Heading3Char">
    <w:name w:val="Heading 3 Char"/>
    <w:basedOn w:val="DefaultParagraphFont"/>
    <w:link w:val="Heading3"/>
    <w:uiPriority w:val="9"/>
    <w:rsid w:val="00AB62A9"/>
    <w:rPr>
      <w:rFonts w:ascii="Times New Roman" w:hAnsi="Times New Roman"/>
      <w:b/>
      <w:sz w:val="24"/>
      <w:lang w:val="en-GB" w:eastAsia="en-US"/>
    </w:rPr>
  </w:style>
  <w:style w:type="paragraph" w:styleId="NormalWeb">
    <w:name w:val="Normal (Web)"/>
    <w:basedOn w:val="Normal"/>
    <w:uiPriority w:val="99"/>
    <w:semiHidden/>
    <w:unhideWhenUsed/>
    <w:rsid w:val="00AB62A9"/>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character" w:styleId="Strong">
    <w:name w:val="Strong"/>
    <w:basedOn w:val="DefaultParagraphFont"/>
    <w:uiPriority w:val="22"/>
    <w:qFormat/>
    <w:rsid w:val="00AB62A9"/>
    <w:rPr>
      <w:rFonts w:ascii="Wix Madefor Text" w:hAnsi="Wix Madefor Text"/>
      <w:b/>
      <w:bCs/>
    </w:rPr>
  </w:style>
  <w:style w:type="paragraph" w:styleId="ListParagraph">
    <w:name w:val="List Paragraph"/>
    <w:basedOn w:val="Normal"/>
    <w:uiPriority w:val="34"/>
    <w:qFormat/>
    <w:rsid w:val="00AB62A9"/>
    <w:pPr>
      <w:tabs>
        <w:tab w:val="clear" w:pos="1134"/>
        <w:tab w:val="clear" w:pos="1871"/>
        <w:tab w:val="clear" w:pos="2268"/>
      </w:tabs>
      <w:overflowPunct/>
      <w:autoSpaceDE/>
      <w:autoSpaceDN/>
      <w:adjustRightInd/>
      <w:spacing w:before="0"/>
      <w:ind w:left="720"/>
      <w:contextualSpacing/>
      <w:textAlignment w:val="auto"/>
    </w:pPr>
    <w:rPr>
      <w:szCs w:val="24"/>
      <w:lang w:val="en-US"/>
    </w:rPr>
  </w:style>
  <w:style w:type="character" w:customStyle="1" w:styleId="FigureNoChar">
    <w:name w:val="Figure_No Char"/>
    <w:basedOn w:val="DefaultParagraphFont"/>
    <w:link w:val="FigureNo"/>
    <w:locked/>
    <w:rsid w:val="00AB62A9"/>
    <w:rPr>
      <w:rFonts w:ascii="Times New Roman" w:hAnsi="Times New Roman"/>
      <w:caps/>
      <w:lang w:val="en-GB" w:eastAsia="en-US"/>
    </w:rPr>
  </w:style>
  <w:style w:type="character" w:customStyle="1" w:styleId="TableheadChar">
    <w:name w:val="Table_head Char"/>
    <w:basedOn w:val="DefaultParagraphFont"/>
    <w:link w:val="Tablehead"/>
    <w:locked/>
    <w:rsid w:val="00AB62A9"/>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AB62A9"/>
    <w:rPr>
      <w:rFonts w:ascii="Times New Roman" w:hAnsi="Times New Roman"/>
      <w:lang w:val="en-GB" w:eastAsia="en-US"/>
    </w:rPr>
  </w:style>
  <w:style w:type="paragraph" w:styleId="Revision">
    <w:name w:val="Revision"/>
    <w:hidden/>
    <w:uiPriority w:val="99"/>
    <w:semiHidden/>
    <w:rsid w:val="00AB62A9"/>
    <w:rPr>
      <w:rFonts w:ascii="Times New Roman" w:hAnsi="Times New Roman"/>
      <w:sz w:val="24"/>
      <w:lang w:val="en-GB" w:eastAsia="en-US"/>
    </w:rPr>
  </w:style>
  <w:style w:type="character" w:styleId="CommentReference">
    <w:name w:val="annotation reference"/>
    <w:basedOn w:val="DefaultParagraphFont"/>
    <w:semiHidden/>
    <w:unhideWhenUsed/>
    <w:rsid w:val="00AB62A9"/>
    <w:rPr>
      <w:sz w:val="16"/>
      <w:szCs w:val="16"/>
    </w:rPr>
  </w:style>
  <w:style w:type="paragraph" w:styleId="CommentText">
    <w:name w:val="annotation text"/>
    <w:basedOn w:val="Normal"/>
    <w:link w:val="CommentTextChar"/>
    <w:unhideWhenUsed/>
    <w:rsid w:val="00AB62A9"/>
    <w:rPr>
      <w:sz w:val="20"/>
    </w:rPr>
  </w:style>
  <w:style w:type="character" w:customStyle="1" w:styleId="CommentTextChar">
    <w:name w:val="Comment Text Char"/>
    <w:basedOn w:val="DefaultParagraphFont"/>
    <w:link w:val="CommentText"/>
    <w:rsid w:val="00AB62A9"/>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AB62A9"/>
    <w:rPr>
      <w:b/>
      <w:bCs/>
    </w:rPr>
  </w:style>
  <w:style w:type="character" w:customStyle="1" w:styleId="CommentSubjectChar">
    <w:name w:val="Comment Subject Char"/>
    <w:basedOn w:val="CommentTextChar"/>
    <w:link w:val="CommentSubject"/>
    <w:semiHidden/>
    <w:rsid w:val="00AB62A9"/>
    <w:rPr>
      <w:rFonts w:ascii="Times New Roman" w:hAnsi="Times New Roman"/>
      <w:b/>
      <w:bCs/>
      <w:lang w:val="en-GB" w:eastAsia="en-US"/>
    </w:rPr>
  </w:style>
  <w:style w:type="paragraph" w:customStyle="1" w:styleId="TabletitleBR">
    <w:name w:val="Table_title_BR"/>
    <w:basedOn w:val="Normal"/>
    <w:next w:val="Normal"/>
    <w:qFormat/>
    <w:rsid w:val="000D7F57"/>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52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tiana.lawrence@iridium.com" TargetMode="External"/><Relationship Id="rId13" Type="http://schemas.openxmlformats.org/officeDocument/2006/relationships/hyperlink" Target="mailto:jim.kilfeather@globalstar.com" TargetMode="Externa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mailto:brennan.price@inmarsat.com" TargetMode="External"/><Relationship Id="rId12" Type="http://schemas.openxmlformats.org/officeDocument/2006/relationships/hyperlink" Target="mailto:david.weinreich@globalstar.com" TargetMode="External"/><Relationship Id="rId17" Type="http://schemas.openxmlformats.org/officeDocument/2006/relationships/package" Target="embeddings/Microsoft_Visio_Drawing.vsdx"/><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ey.d.holliday@nasa.gov"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footer" Target="footer2.xml"/><Relationship Id="rId10" Type="http://schemas.openxmlformats.org/officeDocument/2006/relationships/hyperlink" Target="mailto:wwhyte@teltrium.com" TargetMode="External"/><Relationship Id="rId19" Type="http://schemas.openxmlformats.org/officeDocument/2006/relationships/image" Target="media/image5.wmf"/><Relationship Id="rId4" Type="http://schemas.openxmlformats.org/officeDocument/2006/relationships/webSettings" Target="webSettings.xml"/><Relationship Id="rId9" Type="http://schemas.openxmlformats.org/officeDocument/2006/relationships/hyperlink" Target="mailto:dladson@hwglaw.com" TargetMode="External"/><Relationship Id="rId14" Type="http://schemas.openxmlformats.org/officeDocument/2006/relationships/image" Target="media/image1.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3eba056-5ca4-4871-89ac-bdd09160ce7e}" enabled="0" method="" siteId="{43eba056-5ca4-4871-89ac-bdd09160ce7e}" removed="1"/>
</clbl:labelList>
</file>

<file path=docProps/app.xml><?xml version="1.0" encoding="utf-8"?>
<Properties xmlns="http://schemas.openxmlformats.org/officeDocument/2006/extended-properties" xmlns:vt="http://schemas.openxmlformats.org/officeDocument/2006/docPropsVTypes">
  <Template>PE_BR</Template>
  <TotalTime>10</TotalTime>
  <Pages>1</Pages>
  <Words>4621</Words>
  <Characters>26344</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Alissa BR</dc:creator>
  <cp:lastModifiedBy>Brennan Price</cp:lastModifiedBy>
  <cp:revision>10</cp:revision>
  <cp:lastPrinted>2008-02-21T14:04:00Z</cp:lastPrinted>
  <dcterms:created xsi:type="dcterms:W3CDTF">2024-07-12T21:04:00Z</dcterms:created>
  <dcterms:modified xsi:type="dcterms:W3CDTF">2024-07-12T21:19:00Z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